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15A87" w14:textId="2075B3AA" w:rsidR="0088444D" w:rsidRDefault="0088444D" w:rsidP="008D0CF9">
      <w:pPr>
        <w:spacing w:after="0" w:line="240" w:lineRule="auto"/>
        <w:jc w:val="both"/>
      </w:pPr>
    </w:p>
    <w:p w14:paraId="53C3FF84" w14:textId="77777777" w:rsidR="00CB394C" w:rsidRDefault="00CB394C" w:rsidP="008D0CF9">
      <w:pPr>
        <w:spacing w:after="0" w:line="240" w:lineRule="auto"/>
        <w:jc w:val="both"/>
      </w:pPr>
      <w:commentRangeStart w:id="0"/>
    </w:p>
    <w:p w14:paraId="212E4E29" w14:textId="77777777" w:rsidR="00CB394C" w:rsidRPr="002F6E5E" w:rsidRDefault="00CB394C" w:rsidP="00CB394C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BB6F33">
        <w:rPr>
          <w:rFonts w:ascii="Times New Roman" w:hAnsi="Times New Roman" w:cs="Times New Roman"/>
          <w:sz w:val="24"/>
          <w:szCs w:val="24"/>
        </w:rPr>
        <w:t>EELNÕU</w:t>
      </w:r>
      <w:commentRangeEnd w:id="0"/>
      <w:r w:rsidR="00EF066C">
        <w:rPr>
          <w:rStyle w:val="Kommentaariviide"/>
          <w:rFonts w:asciiTheme="minorHAnsi" w:hAnsiTheme="minorHAnsi"/>
        </w:rPr>
        <w:commentReference w:id="0"/>
      </w:r>
    </w:p>
    <w:p w14:paraId="6D3DAD25" w14:textId="6CA24BFF" w:rsidR="008E70EA" w:rsidRPr="002F6E5E" w:rsidRDefault="00181956" w:rsidP="008D0CF9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3142">
        <w:rPr>
          <w:rFonts w:ascii="Times New Roman" w:hAnsi="Times New Roman" w:cs="Times New Roman"/>
          <w:sz w:val="24"/>
          <w:szCs w:val="24"/>
        </w:rPr>
        <w:t>2</w:t>
      </w:r>
      <w:r w:rsidR="008E70EA">
        <w:rPr>
          <w:rFonts w:ascii="Times New Roman" w:hAnsi="Times New Roman" w:cs="Times New Roman"/>
          <w:sz w:val="24"/>
          <w:szCs w:val="24"/>
        </w:rPr>
        <w:t>.0</w:t>
      </w:r>
      <w:r w:rsidR="00513142">
        <w:rPr>
          <w:rFonts w:ascii="Times New Roman" w:hAnsi="Times New Roman" w:cs="Times New Roman"/>
          <w:sz w:val="24"/>
          <w:szCs w:val="24"/>
        </w:rPr>
        <w:t>3</w:t>
      </w:r>
      <w:r w:rsidR="008E70EA">
        <w:rPr>
          <w:rFonts w:ascii="Times New Roman" w:hAnsi="Times New Roman" w:cs="Times New Roman"/>
          <w:sz w:val="24"/>
          <w:szCs w:val="24"/>
        </w:rPr>
        <w:t>.2024</w:t>
      </w:r>
    </w:p>
    <w:p w14:paraId="08794142" w14:textId="77777777" w:rsidR="00CB394C" w:rsidRPr="00EC01F5" w:rsidRDefault="00CB394C" w:rsidP="008D0CF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C92398" w14:textId="77777777" w:rsidR="00CB394C" w:rsidRDefault="00CB394C" w:rsidP="00CB394C">
      <w:pPr>
        <w:pStyle w:val="Vahedeta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Lastekaitseseaduse ja teiste seaduste muutmise seadus</w:t>
      </w:r>
    </w:p>
    <w:p w14:paraId="756754E8" w14:textId="77777777" w:rsidR="00CB394C" w:rsidRDefault="00CB394C" w:rsidP="00CB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GB"/>
        </w:rPr>
      </w:pPr>
    </w:p>
    <w:p w14:paraId="18314E8E" w14:textId="77777777" w:rsidR="00CB394C" w:rsidRPr="00B41820" w:rsidRDefault="00CB394C" w:rsidP="00CB3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9F643F" w14:textId="51D3AC3E" w:rsidR="00CB394C" w:rsidRPr="00BB6F33" w:rsidRDefault="00CB394C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F3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Pr="007A5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B6F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Lastekaitseseaduse muutmine</w:t>
      </w:r>
    </w:p>
    <w:p w14:paraId="2C9C11A4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E4FCE" w14:textId="77A9151E" w:rsidR="009651AE" w:rsidRDefault="009651AE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Lastekaitseseaduses tehakse järgmised muudatused:</w:t>
      </w:r>
    </w:p>
    <w:p w14:paraId="3576EDBC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D5FBF" w14:textId="6D035F96" w:rsidR="00BA60AE" w:rsidRDefault="00BA60AE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Pr="006877DC">
        <w:rPr>
          <w:rFonts w:ascii="Times New Roman" w:hAnsi="Times New Roman" w:cs="Times New Roman"/>
          <w:sz w:val="24"/>
          <w:szCs w:val="24"/>
        </w:rPr>
        <w:t>paragrahvi 14</w:t>
      </w:r>
      <w:r>
        <w:rPr>
          <w:rFonts w:ascii="Times New Roman" w:hAnsi="Times New Roman" w:cs="Times New Roman"/>
          <w:sz w:val="24"/>
          <w:szCs w:val="24"/>
        </w:rPr>
        <w:t xml:space="preserve"> lõike 1 punkt 7 ja lõige 2 tunnistatakse kehtetuks;</w:t>
      </w:r>
    </w:p>
    <w:p w14:paraId="67970C61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5AA4BA" w14:textId="77777777" w:rsidR="0010495F" w:rsidRDefault="0010495F" w:rsidP="0010495F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6877DC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14 lõikes 3 </w:t>
      </w:r>
      <w:r w:rsidRPr="00347F80">
        <w:rPr>
          <w:rFonts w:ascii="Times New Roman" w:hAnsi="Times New Roman" w:cs="Times New Roman"/>
          <w:sz w:val="24"/>
          <w:szCs w:val="24"/>
        </w:rPr>
        <w:t>asendatakse tekstiosa „</w:t>
      </w:r>
      <w:r w:rsidRPr="00347F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punktides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</w:t>
      </w:r>
      <w:r w:rsidRPr="00347F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7</w:t>
      </w:r>
      <w:r w:rsidRPr="00347F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“ tekstiosaga „punktides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 ja 6</w:t>
      </w:r>
      <w:r w:rsidRPr="00347F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0A2ADB88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F0D740" w14:textId="3D2B22FE" w:rsidR="002B4D84" w:rsidRPr="00896719" w:rsidRDefault="002B4D8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E71B7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432191">
        <w:rPr>
          <w:rFonts w:ascii="Times New Roman" w:hAnsi="Times New Roman" w:cs="Times New Roman"/>
          <w:sz w:val="24"/>
          <w:szCs w:val="24"/>
        </w:rPr>
        <w:t>paragrahvi 15 lõi</w:t>
      </w:r>
      <w:r>
        <w:rPr>
          <w:rFonts w:ascii="Times New Roman" w:hAnsi="Times New Roman" w:cs="Times New Roman"/>
          <w:sz w:val="24"/>
          <w:szCs w:val="24"/>
        </w:rPr>
        <w:t>ke</w:t>
      </w:r>
      <w:r w:rsidRPr="00432191">
        <w:rPr>
          <w:rFonts w:ascii="Times New Roman" w:hAnsi="Times New Roman" w:cs="Times New Roman"/>
          <w:sz w:val="24"/>
          <w:szCs w:val="24"/>
        </w:rPr>
        <w:t xml:space="preserve"> 3 </w:t>
      </w:r>
      <w:r w:rsidRPr="00896719">
        <w:rPr>
          <w:rFonts w:ascii="Times New Roman" w:hAnsi="Times New Roman" w:cs="Times New Roman"/>
          <w:sz w:val="24"/>
          <w:szCs w:val="24"/>
        </w:rPr>
        <w:t>punkt 1</w:t>
      </w:r>
      <w:r w:rsidRPr="0089671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81C3B">
        <w:rPr>
          <w:rFonts w:ascii="Times New Roman" w:hAnsi="Times New Roman" w:cs="Times New Roman"/>
          <w:sz w:val="24"/>
          <w:szCs w:val="24"/>
        </w:rPr>
        <w:t xml:space="preserve"> </w:t>
      </w:r>
      <w:r w:rsidRPr="00896719">
        <w:rPr>
          <w:rFonts w:ascii="Times New Roman" w:hAnsi="Times New Roman" w:cs="Times New Roman"/>
          <w:sz w:val="24"/>
          <w:szCs w:val="24"/>
        </w:rPr>
        <w:t xml:space="preserve">muudetakse ja sõnastatakse </w:t>
      </w:r>
      <w:r w:rsidR="00237A4B">
        <w:rPr>
          <w:rFonts w:ascii="Times New Roman" w:hAnsi="Times New Roman" w:cs="Times New Roman"/>
          <w:sz w:val="24"/>
          <w:szCs w:val="24"/>
        </w:rPr>
        <w:t>järgmiselt</w:t>
      </w:r>
      <w:r w:rsidRPr="00896719">
        <w:rPr>
          <w:rFonts w:ascii="Times New Roman" w:hAnsi="Times New Roman" w:cs="Times New Roman"/>
          <w:sz w:val="24"/>
          <w:szCs w:val="24"/>
        </w:rPr>
        <w:t>:</w:t>
      </w:r>
    </w:p>
    <w:p w14:paraId="30B7F956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D3CA86" w14:textId="03D8D6E0" w:rsidR="002B4D84" w:rsidRPr="006877DC" w:rsidRDefault="002B4D8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719">
        <w:rPr>
          <w:rFonts w:ascii="Times New Roman" w:hAnsi="Times New Roman" w:cs="Times New Roman"/>
          <w:sz w:val="24"/>
          <w:szCs w:val="24"/>
        </w:rPr>
        <w:t>„</w:t>
      </w:r>
      <w:r w:rsidR="00F160BC" w:rsidRPr="00896719">
        <w:rPr>
          <w:rFonts w:ascii="Times New Roman" w:hAnsi="Times New Roman" w:cs="Times New Roman"/>
          <w:sz w:val="24"/>
          <w:szCs w:val="24"/>
        </w:rPr>
        <w:t>1</w:t>
      </w:r>
      <w:r w:rsidR="00F160BC" w:rsidRPr="0089671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160BC" w:rsidRPr="00896719">
        <w:rPr>
          <w:rFonts w:ascii="Times New Roman" w:hAnsi="Times New Roman" w:cs="Times New Roman"/>
          <w:sz w:val="24"/>
          <w:szCs w:val="24"/>
        </w:rPr>
        <w:t xml:space="preserve">) </w:t>
      </w:r>
      <w:r w:rsidRPr="00896719">
        <w:rPr>
          <w:rFonts w:ascii="Times New Roman" w:hAnsi="Times New Roman" w:cs="Times New Roman"/>
          <w:sz w:val="24"/>
          <w:szCs w:val="24"/>
        </w:rPr>
        <w:t xml:space="preserve">hooldusperede </w:t>
      </w:r>
      <w:r w:rsidR="00896719" w:rsidRPr="00896719">
        <w:rPr>
          <w:rFonts w:ascii="Times New Roman" w:hAnsi="Times New Roman" w:cs="Times New Roman"/>
          <w:sz w:val="24"/>
          <w:szCs w:val="24"/>
        </w:rPr>
        <w:t>leidmine</w:t>
      </w:r>
      <w:r w:rsidRPr="00896719">
        <w:rPr>
          <w:rFonts w:ascii="Times New Roman" w:hAnsi="Times New Roman" w:cs="Times New Roman"/>
          <w:sz w:val="24"/>
          <w:szCs w:val="24"/>
        </w:rPr>
        <w:t>, nende sobivuse hindamine ja hooldusperede ettevalmistamisega seotud toimingute tegemine</w:t>
      </w:r>
      <w:r w:rsidR="00940B97" w:rsidRPr="00896719">
        <w:rPr>
          <w:rFonts w:ascii="Times New Roman" w:hAnsi="Times New Roman" w:cs="Times New Roman"/>
          <w:sz w:val="24"/>
          <w:szCs w:val="24"/>
        </w:rPr>
        <w:t>;</w:t>
      </w:r>
      <w:r w:rsidRPr="00896719">
        <w:rPr>
          <w:rFonts w:ascii="Times New Roman" w:hAnsi="Times New Roman" w:cs="Times New Roman"/>
          <w:sz w:val="24"/>
          <w:szCs w:val="24"/>
        </w:rPr>
        <w:t>“</w:t>
      </w:r>
      <w:r w:rsidR="00AF51A9" w:rsidRPr="00896719">
        <w:rPr>
          <w:rFonts w:ascii="Times New Roman" w:hAnsi="Times New Roman" w:cs="Times New Roman"/>
          <w:sz w:val="24"/>
          <w:szCs w:val="24"/>
        </w:rPr>
        <w:t>;</w:t>
      </w:r>
    </w:p>
    <w:p w14:paraId="758CEED4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64BE63" w14:textId="728A59F0" w:rsidR="0085220F" w:rsidRDefault="0098382E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25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5220F" w:rsidRPr="00C6325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5220F" w:rsidRPr="00432191">
        <w:rPr>
          <w:rFonts w:ascii="Times New Roman" w:hAnsi="Times New Roman" w:cs="Times New Roman"/>
          <w:sz w:val="24"/>
          <w:szCs w:val="24"/>
        </w:rPr>
        <w:t xml:space="preserve"> paragrahvi 15 lõike 3 punkti</w:t>
      </w:r>
      <w:r w:rsidR="00BA60AE">
        <w:rPr>
          <w:rFonts w:ascii="Times New Roman" w:hAnsi="Times New Roman" w:cs="Times New Roman"/>
          <w:sz w:val="24"/>
          <w:szCs w:val="24"/>
        </w:rPr>
        <w:t>s</w:t>
      </w:r>
      <w:r w:rsidR="0085220F" w:rsidRPr="00432191">
        <w:rPr>
          <w:rFonts w:ascii="Times New Roman" w:hAnsi="Times New Roman" w:cs="Times New Roman"/>
          <w:sz w:val="24"/>
          <w:szCs w:val="24"/>
        </w:rPr>
        <w:t xml:space="preserve"> 3 </w:t>
      </w:r>
      <w:r w:rsidR="00BA60AE">
        <w:rPr>
          <w:rFonts w:ascii="Times New Roman" w:hAnsi="Times New Roman" w:cs="Times New Roman"/>
          <w:sz w:val="24"/>
          <w:szCs w:val="24"/>
        </w:rPr>
        <w:t xml:space="preserve">asendatakse </w:t>
      </w:r>
      <w:r w:rsidR="00A9462B">
        <w:rPr>
          <w:rFonts w:ascii="Times New Roman" w:hAnsi="Times New Roman" w:cs="Times New Roman"/>
          <w:sz w:val="24"/>
          <w:szCs w:val="24"/>
        </w:rPr>
        <w:t>sõnad</w:t>
      </w:r>
      <w:r w:rsidR="00BA60AE" w:rsidRPr="00BA60AE">
        <w:rPr>
          <w:rFonts w:ascii="Times New Roman" w:hAnsi="Times New Roman" w:cs="Times New Roman"/>
          <w:sz w:val="24"/>
          <w:szCs w:val="24"/>
        </w:rPr>
        <w:t xml:space="preserve"> </w:t>
      </w:r>
      <w:r w:rsidR="00EB689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BA60AE" w:rsidRPr="00BA60A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avalik-õiguslike ja eraõiguslike juriidiliste isikute“ </w:t>
      </w:r>
      <w:r w:rsidR="00A9462B">
        <w:rPr>
          <w:rFonts w:ascii="Times New Roman" w:hAnsi="Times New Roman" w:cs="Times New Roman"/>
          <w:sz w:val="24"/>
          <w:szCs w:val="24"/>
        </w:rPr>
        <w:t>sõnade</w:t>
      </w:r>
      <w:r w:rsidR="00BA60AE" w:rsidRPr="00BA60AE">
        <w:rPr>
          <w:rFonts w:ascii="Times New Roman" w:hAnsi="Times New Roman" w:cs="Times New Roman"/>
          <w:sz w:val="24"/>
          <w:szCs w:val="24"/>
        </w:rPr>
        <w:t xml:space="preserve">ga </w:t>
      </w:r>
      <w:r w:rsidR="00EB6898" w:rsidRPr="00BA60AE">
        <w:rPr>
          <w:rFonts w:ascii="Times New Roman" w:hAnsi="Times New Roman" w:cs="Times New Roman"/>
          <w:sz w:val="24"/>
          <w:szCs w:val="24"/>
        </w:rPr>
        <w:t>„</w:t>
      </w:r>
      <w:r w:rsidR="00BA60AE" w:rsidRPr="00BA60A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juriidiliste </w:t>
      </w:r>
      <w:r w:rsidR="006A3F7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ja </w:t>
      </w:r>
      <w:r w:rsidR="0085220F" w:rsidRPr="00432191">
        <w:rPr>
          <w:rFonts w:ascii="Times New Roman" w:hAnsi="Times New Roman" w:cs="Times New Roman"/>
          <w:sz w:val="24"/>
          <w:szCs w:val="24"/>
        </w:rPr>
        <w:t>füüsiliste isikute“;</w:t>
      </w:r>
    </w:p>
    <w:p w14:paraId="6DEA5A8E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461394" w14:textId="3C06DA1D" w:rsidR="009651AE" w:rsidRPr="00A02973" w:rsidRDefault="0098382E" w:rsidP="008D0CF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5220F" w:rsidRPr="006877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5220F" w:rsidRPr="00432191">
        <w:rPr>
          <w:rFonts w:ascii="Times New Roman" w:hAnsi="Times New Roman" w:cs="Times New Roman"/>
          <w:sz w:val="24"/>
          <w:szCs w:val="24"/>
        </w:rPr>
        <w:t xml:space="preserve"> paragrahvi 15 lõiget 3 täiendatakse punktiga 4</w:t>
      </w:r>
      <w:r w:rsidR="0085220F" w:rsidRPr="004321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5220F" w:rsidRPr="00432191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="0085220F" w:rsidRPr="005A68D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1E345AF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7B5E1" w14:textId="5BF0D9E0" w:rsidR="0085220F" w:rsidRDefault="0085220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85220F">
        <w:rPr>
          <w:rFonts w:ascii="Times New Roman" w:hAnsi="Times New Roman" w:cs="Times New Roman"/>
          <w:sz w:val="24"/>
          <w:szCs w:val="24"/>
        </w:rPr>
        <w:t>4</w:t>
      </w:r>
      <w:r w:rsidRPr="0085220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220F">
        <w:rPr>
          <w:rFonts w:ascii="Times New Roman" w:hAnsi="Times New Roman" w:cs="Times New Roman"/>
          <w:sz w:val="24"/>
          <w:szCs w:val="24"/>
        </w:rPr>
        <w:t>) lastekaitsetöötajate täienduskoolituse korraldamine;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00996">
        <w:rPr>
          <w:rFonts w:ascii="Times New Roman" w:hAnsi="Times New Roman" w:cs="Times New Roman"/>
          <w:sz w:val="24"/>
          <w:szCs w:val="24"/>
        </w:rPr>
        <w:t>;</w:t>
      </w:r>
    </w:p>
    <w:p w14:paraId="71E367DC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5AD47" w14:textId="413C0A12" w:rsidR="00B64787" w:rsidRDefault="0098382E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5220F" w:rsidRPr="006877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5220F">
        <w:rPr>
          <w:rFonts w:ascii="Times New Roman" w:hAnsi="Times New Roman" w:cs="Times New Roman"/>
          <w:sz w:val="24"/>
          <w:szCs w:val="24"/>
        </w:rPr>
        <w:t xml:space="preserve"> paragrahvi 15 lõi</w:t>
      </w:r>
      <w:r w:rsidR="00015A8B">
        <w:rPr>
          <w:rFonts w:ascii="Times New Roman" w:hAnsi="Times New Roman" w:cs="Times New Roman"/>
          <w:sz w:val="24"/>
          <w:szCs w:val="24"/>
        </w:rPr>
        <w:t>ke</w:t>
      </w:r>
      <w:r w:rsidR="0085220F">
        <w:rPr>
          <w:rFonts w:ascii="Times New Roman" w:hAnsi="Times New Roman" w:cs="Times New Roman"/>
          <w:sz w:val="24"/>
          <w:szCs w:val="24"/>
        </w:rPr>
        <w:t xml:space="preserve"> 3 </w:t>
      </w:r>
      <w:r w:rsidR="00015A8B">
        <w:rPr>
          <w:rFonts w:ascii="Times New Roman" w:hAnsi="Times New Roman" w:cs="Times New Roman"/>
          <w:sz w:val="24"/>
          <w:szCs w:val="24"/>
        </w:rPr>
        <w:t xml:space="preserve">punkt 6 </w:t>
      </w:r>
      <w:r w:rsidR="00B64787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190B611C" w14:textId="65BFDA84" w:rsidR="00B64787" w:rsidRDefault="00B64787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57858" w14:textId="2D1F5FB7" w:rsidR="00015A8B" w:rsidRPr="00347F80" w:rsidRDefault="004321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64787" w:rsidRPr="00B64787">
        <w:rPr>
          <w:rFonts w:ascii="Times New Roman" w:hAnsi="Times New Roman" w:cs="Times New Roman"/>
          <w:sz w:val="24"/>
          <w:szCs w:val="24"/>
        </w:rPr>
        <w:t>6)</w:t>
      </w:r>
      <w:r w:rsidR="00B2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787" w:rsidRPr="00B64787">
        <w:rPr>
          <w:rFonts w:ascii="Times New Roman" w:hAnsi="Times New Roman" w:cs="Times New Roman"/>
          <w:sz w:val="24"/>
          <w:szCs w:val="24"/>
        </w:rPr>
        <w:t>lasteabitelefoni</w:t>
      </w:r>
      <w:proofErr w:type="spellEnd"/>
      <w:r w:rsidR="00B64787" w:rsidRPr="00B64787">
        <w:rPr>
          <w:rFonts w:ascii="Times New Roman" w:hAnsi="Times New Roman" w:cs="Times New Roman"/>
          <w:sz w:val="24"/>
          <w:szCs w:val="24"/>
        </w:rPr>
        <w:t xml:space="preserve"> 116 111 pidamine</w:t>
      </w:r>
      <w:r w:rsidR="00B64787">
        <w:rPr>
          <w:rFonts w:ascii="Times New Roman" w:hAnsi="Times New Roman" w:cs="Times New Roman"/>
          <w:sz w:val="24"/>
          <w:szCs w:val="24"/>
        </w:rPr>
        <w:t xml:space="preserve"> </w:t>
      </w:r>
      <w:r w:rsidR="00015A8B" w:rsidRPr="00015A8B">
        <w:rPr>
          <w:rFonts w:ascii="Times New Roman" w:hAnsi="Times New Roman" w:cs="Times New Roman"/>
          <w:sz w:val="24"/>
          <w:szCs w:val="24"/>
        </w:rPr>
        <w:t xml:space="preserve">ja selle kaudu või muul viisil </w:t>
      </w:r>
      <w:proofErr w:type="spellStart"/>
      <w:r w:rsidR="00015A8B" w:rsidRPr="00015A8B">
        <w:rPr>
          <w:rFonts w:ascii="Times New Roman" w:hAnsi="Times New Roman" w:cs="Times New Roman"/>
          <w:sz w:val="24"/>
          <w:szCs w:val="24"/>
        </w:rPr>
        <w:t>lasteabile</w:t>
      </w:r>
      <w:proofErr w:type="spellEnd"/>
      <w:r w:rsidR="00015A8B" w:rsidRPr="00015A8B">
        <w:rPr>
          <w:rFonts w:ascii="Times New Roman" w:hAnsi="Times New Roman" w:cs="Times New Roman"/>
          <w:sz w:val="24"/>
          <w:szCs w:val="24"/>
        </w:rPr>
        <w:t xml:space="preserve"> saabunud teabe vastuvõtmine, lapse abivajaduse väljaselgitamine </w:t>
      </w:r>
      <w:r w:rsidR="00EB6898">
        <w:rPr>
          <w:rFonts w:ascii="Times New Roman" w:hAnsi="Times New Roman" w:cs="Times New Roman"/>
          <w:sz w:val="24"/>
          <w:szCs w:val="24"/>
        </w:rPr>
        <w:t>ja</w:t>
      </w:r>
      <w:r w:rsidR="00015A8B" w:rsidRPr="00015A8B">
        <w:rPr>
          <w:rFonts w:ascii="Times New Roman" w:hAnsi="Times New Roman" w:cs="Times New Roman"/>
          <w:sz w:val="24"/>
          <w:szCs w:val="24"/>
        </w:rPr>
        <w:t xml:space="preserve"> </w:t>
      </w:r>
      <w:r w:rsidR="00015A8B" w:rsidRPr="00347F80">
        <w:rPr>
          <w:rFonts w:ascii="Times New Roman" w:hAnsi="Times New Roman" w:cs="Times New Roman"/>
          <w:sz w:val="24"/>
          <w:szCs w:val="24"/>
        </w:rPr>
        <w:t>hädaohus oleva lapse ajutine perekonnast eraldamine käesoleva seaduse § 33 alusel;</w:t>
      </w:r>
      <w:r w:rsidRPr="00347F80">
        <w:rPr>
          <w:rFonts w:ascii="Times New Roman" w:hAnsi="Times New Roman" w:cs="Times New Roman"/>
          <w:sz w:val="24"/>
          <w:szCs w:val="24"/>
        </w:rPr>
        <w:t>“</w:t>
      </w:r>
      <w:r w:rsidR="00000996">
        <w:rPr>
          <w:rFonts w:ascii="Times New Roman" w:hAnsi="Times New Roman" w:cs="Times New Roman"/>
          <w:sz w:val="24"/>
          <w:szCs w:val="24"/>
        </w:rPr>
        <w:t>;</w:t>
      </w:r>
    </w:p>
    <w:p w14:paraId="558F3FC4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784944" w14:textId="7E13B838" w:rsidR="006877DC" w:rsidRDefault="0098382E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877DC" w:rsidRPr="006877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877DC">
        <w:rPr>
          <w:rFonts w:ascii="Times New Roman" w:hAnsi="Times New Roman" w:cs="Times New Roman"/>
          <w:sz w:val="24"/>
          <w:szCs w:val="24"/>
        </w:rPr>
        <w:t xml:space="preserve"> </w:t>
      </w:r>
      <w:r w:rsidR="006877DC" w:rsidRPr="006877DC">
        <w:rPr>
          <w:rFonts w:ascii="Times New Roman" w:hAnsi="Times New Roman" w:cs="Times New Roman"/>
          <w:sz w:val="24"/>
          <w:szCs w:val="24"/>
        </w:rPr>
        <w:t>paragrahvi 15 täiendatakse lõikega 3</w:t>
      </w:r>
      <w:r w:rsidR="006877DC" w:rsidRPr="006877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877DC" w:rsidRPr="006877D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11CAFD6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</w:p>
    <w:p w14:paraId="410E0FB0" w14:textId="77777777" w:rsidR="00AA2F48" w:rsidRPr="006877DC" w:rsidRDefault="00AA2F48" w:rsidP="00AA2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7DC">
        <w:rPr>
          <w:rFonts w:ascii="Times New Roman" w:hAnsi="Times New Roman" w:cs="Times New Roman"/>
          <w:color w:val="202020"/>
          <w:sz w:val="24"/>
          <w:szCs w:val="24"/>
        </w:rPr>
        <w:t>„(3</w:t>
      </w:r>
      <w:r w:rsidRPr="006877DC">
        <w:rPr>
          <w:rFonts w:ascii="Times New Roman" w:hAnsi="Times New Roman" w:cs="Times New Roman"/>
          <w:color w:val="202020"/>
          <w:sz w:val="24"/>
          <w:szCs w:val="24"/>
          <w:vertAlign w:val="superscript"/>
        </w:rPr>
        <w:t>1</w:t>
      </w:r>
      <w:r w:rsidRPr="006877DC">
        <w:rPr>
          <w:rFonts w:ascii="Times New Roman" w:hAnsi="Times New Roman" w:cs="Times New Roman"/>
          <w:color w:val="20202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202020"/>
          <w:sz w:val="24"/>
          <w:szCs w:val="24"/>
        </w:rPr>
        <w:t>Käesoleva paragrahvi lõike 3 punktis 4</w:t>
      </w:r>
      <w:r w:rsidRPr="005A4F82">
        <w:rPr>
          <w:rFonts w:ascii="Times New Roman" w:hAnsi="Times New Roman" w:cs="Times New Roman"/>
          <w:color w:val="20202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202020"/>
          <w:sz w:val="24"/>
          <w:szCs w:val="24"/>
        </w:rPr>
        <w:t xml:space="preserve"> nimetatud l</w:t>
      </w:r>
      <w:r w:rsidRPr="006877DC">
        <w:rPr>
          <w:rFonts w:ascii="Times New Roman" w:hAnsi="Times New Roman" w:cs="Times New Roman"/>
          <w:color w:val="202020"/>
          <w:sz w:val="24"/>
          <w:szCs w:val="24"/>
        </w:rPr>
        <w:t>astekaitsetöötajate täienduskoolituse tingimused ja korra kehtestab</w:t>
      </w:r>
      <w:r>
        <w:rPr>
          <w:rFonts w:ascii="Times New Roman" w:hAnsi="Times New Roman" w:cs="Times New Roman"/>
          <w:color w:val="202020"/>
          <w:sz w:val="24"/>
          <w:szCs w:val="24"/>
        </w:rPr>
        <w:t xml:space="preserve"> valdkonna eest vastutav minister </w:t>
      </w:r>
      <w:r w:rsidRPr="006877DC">
        <w:rPr>
          <w:rFonts w:ascii="Times New Roman" w:hAnsi="Times New Roman" w:cs="Times New Roman"/>
          <w:color w:val="202020"/>
          <w:sz w:val="24"/>
          <w:szCs w:val="24"/>
        </w:rPr>
        <w:t>määrusega.“</w:t>
      </w:r>
      <w:r>
        <w:rPr>
          <w:rFonts w:ascii="Times New Roman" w:hAnsi="Times New Roman" w:cs="Times New Roman"/>
          <w:color w:val="202020"/>
          <w:sz w:val="24"/>
          <w:szCs w:val="24"/>
        </w:rPr>
        <w:t>;</w:t>
      </w:r>
    </w:p>
    <w:p w14:paraId="5A1177B5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0F6E0E" w14:textId="73AD519E" w:rsidR="008D0CF9" w:rsidRDefault="0098382E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F7651" w:rsidRPr="006877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F7651" w:rsidRPr="00347F80">
        <w:rPr>
          <w:rFonts w:ascii="Times New Roman" w:hAnsi="Times New Roman" w:cs="Times New Roman"/>
          <w:sz w:val="24"/>
          <w:szCs w:val="24"/>
        </w:rPr>
        <w:t xml:space="preserve"> paragrahvi 15 </w:t>
      </w:r>
      <w:r w:rsidR="00347F80" w:rsidRPr="00347F80">
        <w:rPr>
          <w:rFonts w:ascii="Times New Roman" w:hAnsi="Times New Roman" w:cs="Times New Roman"/>
          <w:sz w:val="24"/>
          <w:szCs w:val="24"/>
        </w:rPr>
        <w:t>lõikes 4 asendatakse tekstiosa „</w:t>
      </w:r>
      <w:r w:rsidR="00347F80" w:rsidRPr="00347F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punktides 4–6“ tekstiosaga „punktides 4</w:t>
      </w:r>
      <w:r w:rsidR="00902B2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</w:t>
      </w:r>
      <w:r w:rsidR="00347F80" w:rsidRPr="00347F8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5“;</w:t>
      </w:r>
    </w:p>
    <w:p w14:paraId="6569BBD8" w14:textId="77777777" w:rsidR="00780526" w:rsidRDefault="00780526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p w14:paraId="5AEDD1CE" w14:textId="65AC4B0C" w:rsidR="000443C4" w:rsidRPr="004D62A2" w:rsidRDefault="000443C4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0443C4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9)</w:t>
      </w:r>
      <w:r w:rsidRPr="004D62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20 </w:t>
      </w:r>
      <w:r w:rsidR="000669C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lõikes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4 </w:t>
      </w:r>
      <w:r w:rsidR="000669C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asendatakse sõna „</w:t>
      </w:r>
      <w:commentRangeStart w:id="1"/>
      <w:r w:rsidR="000669C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keelu</w:t>
      </w:r>
      <w:commentRangeEnd w:id="1"/>
      <w:r w:rsidR="008723F4">
        <w:rPr>
          <w:rStyle w:val="Kommentaariviide"/>
        </w:rPr>
        <w:commentReference w:id="1"/>
      </w:r>
      <w:r w:rsidR="000669C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 sõnaga „piirangu“;</w:t>
      </w:r>
    </w:p>
    <w:p w14:paraId="55F70E3C" w14:textId="77777777" w:rsidR="000443C4" w:rsidRDefault="000443C4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p w14:paraId="361AA673" w14:textId="202531D6" w:rsidR="00251B75" w:rsidRDefault="00CA12B3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4D62A2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10</w:t>
      </w:r>
      <w:r w:rsidR="00251B75" w:rsidRPr="00CF04EE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251B7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20 </w:t>
      </w:r>
      <w:r w:rsidR="00191B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täiendatakse </w:t>
      </w:r>
      <w:r w:rsidR="00251B7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lõi</w:t>
      </w:r>
      <w:r w:rsidR="0094692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gete</w:t>
      </w:r>
      <w:r w:rsidR="00197DA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ga</w:t>
      </w:r>
      <w:r w:rsidR="00251B7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E0F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</w:t>
      </w:r>
      <w:r w:rsidR="00FF6EA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–7</w:t>
      </w:r>
      <w:r w:rsidR="00CE0F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251B7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järgmises sõnastuses:</w:t>
      </w:r>
    </w:p>
    <w:p w14:paraId="61C39C54" w14:textId="77777777" w:rsidR="008D0CF9" w:rsidRDefault="008D0CF9" w:rsidP="008D0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5DDBDF7A" w14:textId="77777777" w:rsidR="00F64EE3" w:rsidRDefault="00F64EE3" w:rsidP="00F64E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„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(5) Käesoleva paragrahvi lõikes 4 nimetatud t</w:t>
      </w:r>
      <w:r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aotluses esitatakse põhjendused 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piirangu</w:t>
      </w:r>
      <w:r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ümberhindamise aluse ja vajaduse kohta ning taotlusele lisatakse isiku suhtes jõustunud süüdimõistva kohtuotsuse koopia.</w:t>
      </w:r>
    </w:p>
    <w:p w14:paraId="571944C7" w14:textId="77777777" w:rsidR="00F64EE3" w:rsidRDefault="00F64EE3" w:rsidP="00F64E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6F5E7A41" w14:textId="64B20366" w:rsidR="00CF198A" w:rsidRDefault="00F64EE3" w:rsidP="00F64E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lastRenderedPageBreak/>
        <w:t xml:space="preserve">(6) </w:t>
      </w:r>
      <w:r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Sotsiaalkindlustusamet lahendab taotluse 60 päeva jooksul ning tunnistab isiku</w:t>
      </w:r>
      <w:r w:rsidRPr="008723F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le</w:t>
      </w:r>
      <w:r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kehtiva </w:t>
      </w:r>
      <w:r w:rsidR="00925558"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lapsega töötamise </w:t>
      </w:r>
      <w:r w:rsidR="00C4505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piirangu </w:t>
      </w:r>
      <w:r w:rsidR="00925558"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kehtetuks, kui kohtuotsuse kohaselt toime pandud tegu ei ole taotluse esitamise ajal kehtiva õiguse alusel karistatav või kui tegu oleks karistatav käesoleva paragrahvi lõikes 2 nimetatud süüteona </w:t>
      </w:r>
      <w:commentRangeStart w:id="2"/>
      <w:r w:rsidR="00F634D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ning</w:t>
      </w:r>
      <w:r w:rsidR="00925558" w:rsidRPr="00485AD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A2371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isiku</w:t>
      </w:r>
      <w:r w:rsidR="006C7451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karistusandmed on </w:t>
      </w:r>
      <w:r w:rsidR="002C4CC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karistus</w:t>
      </w:r>
      <w:r w:rsidR="006C7451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registrist </w:t>
      </w:r>
      <w:r w:rsidR="006C7451" w:rsidRPr="00AC1E6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kustutatud</w:t>
      </w:r>
      <w:r w:rsidR="00AC1E60" w:rsidRPr="004D62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</w:t>
      </w:r>
      <w:r w:rsidR="00F634D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</w:t>
      </w:r>
      <w:r w:rsidR="00AC1E60" w:rsidRPr="004D62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kantud karistusregistri arhiivi</w:t>
      </w:r>
      <w:commentRangeEnd w:id="2"/>
      <w:r w:rsidR="008723F4">
        <w:rPr>
          <w:rStyle w:val="Kommentaariviide"/>
        </w:rPr>
        <w:commentReference w:id="2"/>
      </w:r>
      <w:r w:rsidR="00DA32F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="00A2371A" w:rsidRPr="00AC1E6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</w:p>
    <w:p w14:paraId="50797291" w14:textId="77777777" w:rsidR="00623A9C" w:rsidRDefault="00623A9C" w:rsidP="008D0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42D9A4E9" w14:textId="77777777" w:rsidR="0099725A" w:rsidRDefault="0099725A" w:rsidP="009972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(7) </w:t>
      </w:r>
      <w:r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Sotsiaalkindlustusamet edastab otsuse 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lapsega töötamise piirangu kehtetuks tunnistamise kohta </w:t>
      </w:r>
      <w:r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karistusregistri volitatud töötlejale, kes eemaldab isiku karistusandmed 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karistusregistri seaduse § 20 lõike 1 punkti 9 alusel tehtava päringu vastusest</w:t>
      </w:r>
      <w:r w:rsidRPr="0092555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.“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;</w:t>
      </w:r>
    </w:p>
    <w:p w14:paraId="32984946" w14:textId="77777777" w:rsidR="0099725A" w:rsidRDefault="0099725A" w:rsidP="009972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3FD8FA" w14:textId="77777777" w:rsidR="0099725A" w:rsidRPr="00432191" w:rsidRDefault="0099725A" w:rsidP="009972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CF04E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3"/>
      <w:r>
        <w:rPr>
          <w:rFonts w:ascii="Times New Roman" w:hAnsi="Times New Roman" w:cs="Times New Roman"/>
          <w:sz w:val="24"/>
          <w:szCs w:val="24"/>
        </w:rPr>
        <w:t>paragrahv 27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81C3B">
        <w:rPr>
          <w:rFonts w:ascii="Times New Roman" w:hAnsi="Times New Roman" w:cs="Times New Roman"/>
          <w:sz w:val="24"/>
          <w:szCs w:val="24"/>
        </w:rPr>
        <w:t xml:space="preserve"> </w:t>
      </w:r>
      <w:r w:rsidRPr="00B208F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oetakse §-ks 27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81C3B">
        <w:rPr>
          <w:rFonts w:ascii="Times New Roman" w:hAnsi="Times New Roman" w:cs="Times New Roman"/>
          <w:sz w:val="24"/>
          <w:szCs w:val="24"/>
        </w:rPr>
        <w:t xml:space="preserve"> </w:t>
      </w:r>
      <w:commentRangeEnd w:id="3"/>
      <w:r w:rsidR="00BF563A">
        <w:rPr>
          <w:rStyle w:val="Kommentaariviide"/>
        </w:rPr>
        <w:commentReference w:id="3"/>
      </w:r>
      <w:r w:rsidRPr="00B208F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seadust täiendatakse §-ga 27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Pr="00432191">
        <w:rPr>
          <w:rFonts w:ascii="Times New Roman" w:hAnsi="Times New Roman" w:cs="Times New Roman"/>
          <w:sz w:val="24"/>
          <w:szCs w:val="24"/>
        </w:rPr>
        <w:t>:</w:t>
      </w:r>
    </w:p>
    <w:p w14:paraId="11485023" w14:textId="77777777" w:rsidR="00FA6F41" w:rsidRDefault="00FA6F41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E784E5" w14:textId="27DDCBD7" w:rsidR="00854E69" w:rsidRPr="00854E69" w:rsidRDefault="00854E69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</w:pPr>
      <w:r w:rsidRPr="00854E69">
        <w:rPr>
          <w:rFonts w:ascii="Times New Roman" w:hAnsi="Times New Roman" w:cs="Times New Roman"/>
          <w:sz w:val="24"/>
          <w:szCs w:val="24"/>
        </w:rPr>
        <w:t>„</w:t>
      </w:r>
      <w:r w:rsidRPr="00854E69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§ 27</w:t>
      </w:r>
      <w:r w:rsidRPr="00854E69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vertAlign w:val="superscript"/>
          <w:lang w:eastAsia="et-EE"/>
        </w:rPr>
        <w:t>1</w:t>
      </w:r>
      <w:r w:rsidRPr="00854E69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. Lapsega töötava isiku</w:t>
      </w:r>
      <w:r w:rsidR="000748A1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</w:t>
      </w:r>
      <w:r w:rsidR="006118B7" w:rsidRPr="00A66A9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teade abiva</w:t>
      </w:r>
      <w:r w:rsidR="00BF3533" w:rsidRPr="00FE7271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j</w:t>
      </w:r>
      <w:r w:rsidR="006118B7" w:rsidRPr="00A66A9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a</w:t>
      </w:r>
      <w:r w:rsidR="00BF3533" w:rsidRPr="00FE7271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v</w:t>
      </w:r>
      <w:r w:rsidR="006118B7" w:rsidRPr="00A66A9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ast lapsest</w:t>
      </w:r>
    </w:p>
    <w:p w14:paraId="3091E3E4" w14:textId="77777777" w:rsidR="008D0CF9" w:rsidRDefault="008D0CF9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3AF8779D" w14:textId="69BC24DE" w:rsidR="008D0CF9" w:rsidRDefault="00854E69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(1) Alus-, põhi-, kesk-, kutse- ja huvihariduse ning lastehoiu õpetaja </w:t>
      </w:r>
      <w:commentRangeStart w:id="4"/>
      <w:del w:id="5" w:author="Mari Koik" w:date="2024-03-27T16:36:00Z">
        <w:r w:rsidRPr="00854E69" w:rsidDel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 xml:space="preserve">ja </w:delText>
        </w:r>
      </w:del>
      <w:ins w:id="6" w:author="Mari Koik" w:date="2024-03-27T16:36:00Z">
        <w:r w:rsidR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>või</w:t>
        </w:r>
        <w:r w:rsidR="0019229D" w:rsidRPr="00854E69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 xml:space="preserve"> </w:t>
        </w:r>
      </w:ins>
      <w:commentRangeEnd w:id="4"/>
      <w:ins w:id="7" w:author="Mari Koik" w:date="2024-04-03T13:51:00Z">
        <w:r w:rsidR="00B9330F">
          <w:rPr>
            <w:rStyle w:val="Kommentaariviide"/>
          </w:rPr>
          <w:commentReference w:id="4"/>
        </w:r>
      </w:ins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tugispetsialist, lastehoius töötav lapsehoidja, laste hoolekandeasutuse töötaja, noorsootöötaja</w:t>
      </w:r>
      <w:r w:rsidR="006910F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del w:id="8" w:author="Mari Koik" w:date="2024-03-27T16:36:00Z">
        <w:r w:rsidR="006910F9" w:rsidDel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 xml:space="preserve">ning </w:delText>
        </w:r>
      </w:del>
      <w:ins w:id="9" w:author="Mari Koik" w:date="2024-03-27T16:36:00Z">
        <w:r w:rsidR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 xml:space="preserve">või </w:t>
        </w:r>
      </w:ins>
      <w:r w:rsidR="006910F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lapsega töötav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treener, </w:t>
      </w:r>
      <w:r w:rsidR="003F114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huviringi juhendaja, 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tervishoiutöötaja, politseiametnik </w:t>
      </w:r>
      <w:del w:id="10" w:author="Mari Koik" w:date="2024-03-27T16:36:00Z">
        <w:r w:rsidRPr="00854E69" w:rsidDel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 xml:space="preserve">ja </w:delText>
        </w:r>
      </w:del>
      <w:ins w:id="11" w:author="Mari Koik" w:date="2024-03-27T16:36:00Z">
        <w:r w:rsidR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>või</w:t>
        </w:r>
        <w:r w:rsidR="0019229D" w:rsidRPr="00854E69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 xml:space="preserve"> </w:t>
        </w:r>
      </w:ins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ohvriabitöötaja</w:t>
      </w:r>
      <w:r w:rsidR="00EA3C6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teatab </w:t>
      </w:r>
      <w:r w:rsidR="00253BEC" w:rsidRPr="00FF27A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töös või kutsetegevuses märgatud</w:t>
      </w:r>
      <w:r w:rsidR="00253BE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A37F4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abivajavast lapsest 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käesoleva seaduse </w:t>
      </w:r>
      <w:r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§ 27 kohaselt</w:t>
      </w:r>
      <w:r w:rsidR="00EA3C66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, </w:t>
      </w:r>
      <w:r w:rsidR="00637453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edasta</w:t>
      </w:r>
      <w:r w:rsidR="00EA3C66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des</w:t>
      </w:r>
      <w:r w:rsidR="00F969C3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1A168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vähimas </w:t>
      </w:r>
      <w:r w:rsidR="00F969C3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vajalikus ulatuses temale teadaolevad </w:t>
      </w:r>
      <w:r w:rsidR="00E35394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käesoleva seaduse </w:t>
      </w:r>
      <w:r w:rsidR="00F969C3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§ 34</w:t>
      </w:r>
      <w:r w:rsidR="00E35394" w:rsidRPr="0078316B">
        <w:rPr>
          <w:rFonts w:ascii="Times New Roman" w:eastAsia="Times New Roman" w:hAnsi="Times New Roman" w:cs="Times New Roman"/>
          <w:color w:val="202020"/>
          <w:sz w:val="24"/>
          <w:szCs w:val="24"/>
          <w:vertAlign w:val="superscript"/>
          <w:lang w:eastAsia="et-EE"/>
        </w:rPr>
        <w:t>2</w:t>
      </w:r>
      <w:r w:rsidR="00F969C3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lõigetes </w:t>
      </w:r>
      <w:r w:rsidR="00E4254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3</w:t>
      </w:r>
      <w:r w:rsidR="00F969C3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ja </w:t>
      </w:r>
      <w:r w:rsidR="00E4254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4</w:t>
      </w:r>
      <w:r w:rsidR="00F969C3" w:rsidRPr="0078316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nimetatud</w:t>
      </w:r>
      <w:r w:rsidR="00F969C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andmed. 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Teata</w:t>
      </w:r>
      <w:ins w:id="12" w:author="Mari Koik" w:date="2024-03-27T16:37:00Z">
        <w:r w:rsidR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>d</w:t>
        </w:r>
      </w:ins>
      <w:del w:id="13" w:author="Mari Koik" w:date="2024-03-27T16:37:00Z">
        <w:r w:rsidRPr="00854E69" w:rsidDel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>miskohustus</w:delText>
        </w:r>
        <w:r w:rsidR="00534514" w:rsidDel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>e</w:delText>
        </w:r>
      </w:del>
      <w:ins w:id="14" w:author="Mari Koik" w:date="2024-03-27T16:37:00Z">
        <w:r w:rsidR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>a</w:t>
        </w:r>
      </w:ins>
      <w:r w:rsidR="0053451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võib </w:t>
      </w:r>
      <w:del w:id="15" w:author="Mari Koik" w:date="2024-03-27T16:37:00Z">
        <w:r w:rsidR="00534514" w:rsidDel="0019229D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 xml:space="preserve">täita </w:delText>
        </w:r>
      </w:del>
      <w:r w:rsidR="0053451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ka 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asutuses selleks määratud kontaktisiku</w:t>
      </w:r>
      <w:r w:rsidR="0053451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kaudu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. </w:t>
      </w:r>
    </w:p>
    <w:p w14:paraId="00940844" w14:textId="77777777" w:rsidR="00113691" w:rsidRDefault="00113691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6803C56F" w14:textId="1ECFEBBC" w:rsidR="00854E69" w:rsidRPr="00854E69" w:rsidRDefault="00854E69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</w:t>
      </w:r>
      <w:r w:rsidR="00705D1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2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) </w:t>
      </w:r>
      <w:r w:rsidR="008303E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Lastekaitsetöötaja</w:t>
      </w:r>
      <w:r w:rsidR="0013045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võib </w:t>
      </w:r>
      <w:commentRangeStart w:id="16"/>
      <w:r w:rsidR="000C43F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avaldada</w:t>
      </w:r>
      <w:commentRangeEnd w:id="16"/>
      <w:r w:rsidR="005B6B08">
        <w:rPr>
          <w:rStyle w:val="Kommentaariviide"/>
        </w:rPr>
        <w:commentReference w:id="16"/>
      </w:r>
      <w:r w:rsidR="000C43F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09553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äesoleva paragrahvi </w:t>
      </w:r>
      <w:ins w:id="17" w:author="Mari Koik" w:date="2024-04-02T14:45:00Z">
        <w:r w:rsidR="005B6B08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>lõi</w:t>
        </w:r>
      </w:ins>
      <w:ins w:id="18" w:author="Mari Koik" w:date="2024-04-02T14:46:00Z">
        <w:r w:rsidR="005B6B08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 xml:space="preserve">ke 1 </w:t>
        </w:r>
      </w:ins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alusel abivajavast lapsest teatanud isikul</w:t>
      </w:r>
      <w:r w:rsidR="00327431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</w:t>
      </w:r>
      <w:r w:rsidR="009A45C1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teavet </w:t>
      </w:r>
      <w:commentRangeStart w:id="19"/>
      <w:r w:rsidR="00003E85" w:rsidRPr="005B6B0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juhtumi</w:t>
      </w:r>
      <w:ins w:id="20" w:author="Mari Koik" w:date="2024-04-02T14:46:00Z">
        <w:r w:rsidR="005B6B08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 xml:space="preserve"> </w:t>
        </w:r>
      </w:ins>
      <w:r w:rsidR="00003E85" w:rsidRPr="005B6B0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menetluse</w:t>
      </w:r>
      <w:commentRangeEnd w:id="19"/>
      <w:r w:rsidR="005B6B08">
        <w:rPr>
          <w:rStyle w:val="Kommentaariviide"/>
        </w:rPr>
        <w:commentReference w:id="19"/>
      </w:r>
      <w:r w:rsidR="00003E85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alustamise </w:t>
      </w:r>
      <w:r w:rsidR="001C147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kohta, kui see on vajalik lapse heaolu toetamiseks</w:t>
      </w:r>
      <w:r w:rsidRPr="00854E6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</w:t>
      </w:r>
      <w:r w:rsidR="0000099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“;</w:t>
      </w:r>
    </w:p>
    <w:p w14:paraId="5CE57C09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ABA68B" w14:textId="0A970D69" w:rsidR="00E27B23" w:rsidRDefault="00BF5A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85220F" w:rsidRPr="00CF04E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5220F">
        <w:rPr>
          <w:rFonts w:ascii="Times New Roman" w:hAnsi="Times New Roman" w:cs="Times New Roman"/>
          <w:sz w:val="24"/>
          <w:szCs w:val="24"/>
        </w:rPr>
        <w:t xml:space="preserve"> </w:t>
      </w:r>
      <w:r w:rsidR="0085220F" w:rsidRPr="00CA6877">
        <w:rPr>
          <w:rFonts w:ascii="Times New Roman" w:hAnsi="Times New Roman" w:cs="Times New Roman"/>
          <w:bCs/>
          <w:sz w:val="24"/>
          <w:szCs w:val="24"/>
        </w:rPr>
        <w:t xml:space="preserve">paragrahvi </w:t>
      </w:r>
      <w:r w:rsidR="00E27B23" w:rsidRPr="00CA6877">
        <w:rPr>
          <w:rFonts w:ascii="Times New Roman" w:hAnsi="Times New Roman" w:cs="Times New Roman"/>
          <w:bCs/>
          <w:sz w:val="24"/>
          <w:szCs w:val="24"/>
        </w:rPr>
        <w:t>27</w:t>
      </w:r>
      <w:r w:rsidR="00E27B23" w:rsidRPr="00CA6877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E27B23" w:rsidRPr="00CA68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69EA" w:rsidRPr="00CA6877">
        <w:rPr>
          <w:rFonts w:ascii="Times New Roman" w:hAnsi="Times New Roman" w:cs="Times New Roman"/>
          <w:bCs/>
          <w:sz w:val="24"/>
          <w:szCs w:val="24"/>
        </w:rPr>
        <w:t xml:space="preserve">tekst </w:t>
      </w:r>
      <w:r w:rsidR="00D3224A" w:rsidRPr="00CA6877">
        <w:rPr>
          <w:rFonts w:ascii="Times New Roman" w:hAnsi="Times New Roman" w:cs="Times New Roman"/>
          <w:bCs/>
          <w:sz w:val="24"/>
          <w:szCs w:val="24"/>
        </w:rPr>
        <w:t>muudetakse ja sõnastatakse järgmiselt:</w:t>
      </w:r>
    </w:p>
    <w:p w14:paraId="1D68F01B" w14:textId="77777777" w:rsidR="00E27B23" w:rsidRDefault="00E27B23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8DF01" w14:textId="5AE88836" w:rsidR="00E27B23" w:rsidRPr="003E7744" w:rsidRDefault="00FF241F" w:rsidP="008B5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27B23" w:rsidRPr="008B5D9D">
        <w:rPr>
          <w:rFonts w:ascii="Times New Roman" w:hAnsi="Times New Roman" w:cs="Times New Roman"/>
          <w:sz w:val="24"/>
          <w:szCs w:val="24"/>
        </w:rPr>
        <w:t>(1</w:t>
      </w:r>
      <w:r w:rsidR="00E27B23">
        <w:rPr>
          <w:rFonts w:ascii="Times New Roman" w:hAnsi="Times New Roman" w:cs="Times New Roman"/>
          <w:sz w:val="24"/>
          <w:szCs w:val="24"/>
        </w:rPr>
        <w:t xml:space="preserve">) </w:t>
      </w:r>
      <w:r w:rsidR="00E27B23" w:rsidRPr="003E7744">
        <w:rPr>
          <w:rFonts w:ascii="Times New Roman" w:hAnsi="Times New Roman" w:cs="Times New Roman"/>
          <w:sz w:val="24"/>
          <w:szCs w:val="24"/>
        </w:rPr>
        <w:t xml:space="preserve">Lapse rahvastikuregistrisse kantud elukoha järgsel kohaliku omavalitsuse üksusel on õigus </w:t>
      </w:r>
      <w:bookmarkStart w:id="21" w:name="_Hlk163221821"/>
      <w:r w:rsidR="00E27B23" w:rsidRPr="003E7744">
        <w:rPr>
          <w:rFonts w:ascii="Times New Roman" w:hAnsi="Times New Roman" w:cs="Times New Roman"/>
          <w:sz w:val="24"/>
          <w:szCs w:val="24"/>
        </w:rPr>
        <w:t xml:space="preserve">abivajava lapse väljaselgitamise eesmärgil </w:t>
      </w:r>
      <w:bookmarkEnd w:id="21"/>
      <w:r w:rsidR="00E27B23" w:rsidRPr="003E7744">
        <w:rPr>
          <w:rFonts w:ascii="Times New Roman" w:hAnsi="Times New Roman" w:cs="Times New Roman"/>
          <w:sz w:val="24"/>
          <w:szCs w:val="24"/>
        </w:rPr>
        <w:t>töödelda sotsiaalteenuste ja -toetuste andmeregistris järgmiste laste andmeid:</w:t>
      </w:r>
    </w:p>
    <w:p w14:paraId="602FD977" w14:textId="3E1739E4" w:rsidR="00E27B23" w:rsidRPr="003E7744" w:rsidRDefault="00E27B23" w:rsidP="003E77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1)</w:t>
      </w:r>
      <w:r w:rsidRPr="003E774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l</w:t>
      </w:r>
      <w:r w:rsidRPr="00B012B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apse</w:t>
      </w:r>
      <w:r w:rsidRPr="003E774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d, kelle puhul on Sotsiaalkindlustusametile esitatud puude raskusastme tuvastamise taotlus </w:t>
      </w:r>
      <w:r w:rsidR="004F68B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või kelle kohta on Sotsiaalkindlustusametile</w:t>
      </w:r>
      <w:r w:rsidR="00171AF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käesoleva </w:t>
      </w:r>
      <w:r w:rsidR="00C3005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paragrahvi lõike 4 alusel </w:t>
      </w:r>
      <w:r w:rsidR="004F68B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edastatud andmed puude raskusast</w:t>
      </w:r>
      <w:r w:rsidR="00960F1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me tuvastamiseks </w:t>
      </w:r>
      <w:r w:rsidRPr="003E774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puuetega inimeste sotsiaaltoetuste seaduse kohaselt;</w:t>
      </w:r>
    </w:p>
    <w:p w14:paraId="26B69B99" w14:textId="69B17B8B" w:rsidR="00E27B23" w:rsidRPr="008B5D9D" w:rsidRDefault="00E27B23" w:rsidP="008B5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9D">
        <w:rPr>
          <w:rFonts w:ascii="Times New Roman" w:hAnsi="Times New Roman" w:cs="Times New Roman"/>
          <w:sz w:val="24"/>
          <w:szCs w:val="24"/>
        </w:rPr>
        <w:t xml:space="preserve">2) lapsed, kellel on puuetega inimeste sotsiaaltoetuste seaduse </w:t>
      </w:r>
      <w:r w:rsidRPr="00DA3458">
        <w:rPr>
          <w:rFonts w:ascii="Times New Roman" w:hAnsi="Times New Roman" w:cs="Times New Roman"/>
          <w:sz w:val="24"/>
          <w:szCs w:val="24"/>
        </w:rPr>
        <w:t xml:space="preserve">§ </w:t>
      </w:r>
      <w:r w:rsidR="005B44ED" w:rsidRPr="00DA3458">
        <w:rPr>
          <w:rFonts w:ascii="Times New Roman" w:hAnsi="Times New Roman" w:cs="Times New Roman"/>
          <w:sz w:val="24"/>
          <w:szCs w:val="24"/>
        </w:rPr>
        <w:t>2</w:t>
      </w:r>
      <w:r w:rsidR="005B44ED" w:rsidRPr="00DA3458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DA3458">
        <w:rPr>
          <w:rFonts w:ascii="Times New Roman" w:hAnsi="Times New Roman" w:cs="Times New Roman"/>
          <w:sz w:val="24"/>
          <w:szCs w:val="24"/>
        </w:rPr>
        <w:t xml:space="preserve"> lõike </w:t>
      </w:r>
      <w:r w:rsidR="005B44ED" w:rsidRPr="00DA3458">
        <w:rPr>
          <w:rFonts w:ascii="Times New Roman" w:hAnsi="Times New Roman" w:cs="Times New Roman"/>
          <w:sz w:val="24"/>
          <w:szCs w:val="24"/>
        </w:rPr>
        <w:t>2</w:t>
      </w:r>
      <w:r w:rsidRPr="00DA3458">
        <w:rPr>
          <w:rFonts w:ascii="Times New Roman" w:hAnsi="Times New Roman" w:cs="Times New Roman"/>
          <w:sz w:val="24"/>
          <w:szCs w:val="24"/>
        </w:rPr>
        <w:t xml:space="preserve"> alusel </w:t>
      </w:r>
      <w:r w:rsidR="00BE23A4">
        <w:rPr>
          <w:rFonts w:ascii="Times New Roman" w:hAnsi="Times New Roman" w:cs="Times New Roman"/>
          <w:sz w:val="24"/>
          <w:szCs w:val="24"/>
        </w:rPr>
        <w:t>sätestatud</w:t>
      </w:r>
      <w:r w:rsidRPr="00DA3458">
        <w:rPr>
          <w:rFonts w:ascii="Times New Roman" w:hAnsi="Times New Roman" w:cs="Times New Roman"/>
          <w:sz w:val="24"/>
          <w:szCs w:val="24"/>
        </w:rPr>
        <w:t xml:space="preserve"> </w:t>
      </w:r>
      <w:r w:rsidR="000674F5">
        <w:rPr>
          <w:rFonts w:ascii="Times New Roman" w:hAnsi="Times New Roman" w:cs="Times New Roman"/>
          <w:sz w:val="24"/>
          <w:szCs w:val="24"/>
        </w:rPr>
        <w:t>terviseseisundist tingitud püsiv toevajadus</w:t>
      </w:r>
      <w:r w:rsidRPr="00DA3458">
        <w:rPr>
          <w:rFonts w:ascii="Times New Roman" w:hAnsi="Times New Roman" w:cs="Times New Roman"/>
          <w:sz w:val="24"/>
          <w:szCs w:val="24"/>
        </w:rPr>
        <w:t>, mi</w:t>
      </w:r>
      <w:r w:rsidR="00DA3458">
        <w:rPr>
          <w:rFonts w:ascii="Times New Roman" w:hAnsi="Times New Roman" w:cs="Times New Roman"/>
          <w:sz w:val="24"/>
          <w:szCs w:val="24"/>
        </w:rPr>
        <w:t xml:space="preserve">lle </w:t>
      </w:r>
      <w:r w:rsidR="00706D80">
        <w:rPr>
          <w:rFonts w:ascii="Times New Roman" w:hAnsi="Times New Roman" w:cs="Times New Roman"/>
          <w:sz w:val="24"/>
          <w:szCs w:val="24"/>
        </w:rPr>
        <w:t>kohta</w:t>
      </w:r>
      <w:r w:rsidRPr="00DA3458">
        <w:rPr>
          <w:rFonts w:ascii="Times New Roman" w:hAnsi="Times New Roman" w:cs="Times New Roman"/>
          <w:sz w:val="24"/>
          <w:szCs w:val="24"/>
        </w:rPr>
        <w:t xml:space="preserve"> on kantud</w:t>
      </w:r>
      <w:r w:rsidR="00706D80">
        <w:rPr>
          <w:rFonts w:ascii="Times New Roman" w:hAnsi="Times New Roman" w:cs="Times New Roman"/>
          <w:sz w:val="24"/>
          <w:szCs w:val="24"/>
        </w:rPr>
        <w:t xml:space="preserve"> andmed </w:t>
      </w:r>
      <w:r w:rsidRPr="00DA3458">
        <w:rPr>
          <w:rFonts w:ascii="Times New Roman" w:hAnsi="Times New Roman" w:cs="Times New Roman"/>
          <w:sz w:val="24"/>
          <w:szCs w:val="24"/>
        </w:rPr>
        <w:t>tervise infosüsteemi.</w:t>
      </w:r>
      <w:r w:rsidRPr="008B5D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C0F9A" w14:textId="77777777" w:rsidR="00E27B23" w:rsidRPr="008B5D9D" w:rsidRDefault="00E27B23" w:rsidP="008B5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AAD" w14:textId="77777777" w:rsidR="00E27B23" w:rsidRDefault="00E27B23" w:rsidP="00BB1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9D">
        <w:rPr>
          <w:rFonts w:ascii="Times New Roman" w:hAnsi="Times New Roman" w:cs="Times New Roman"/>
          <w:sz w:val="24"/>
          <w:szCs w:val="24"/>
        </w:rPr>
        <w:t>(2) Käesoleva paragrahvi lõike 1 punktis 1 nimetatud juhul töötleb kohaliku omavalitsuse üksus järgmisi isikuandmeid:</w:t>
      </w:r>
    </w:p>
    <w:p w14:paraId="373A30A3" w14:textId="4D392579" w:rsidR="00550330" w:rsidRDefault="00E27B23" w:rsidP="00BE31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8B5D9D">
        <w:rPr>
          <w:rFonts w:ascii="Times New Roman" w:hAnsi="Times New Roman" w:cs="Times New Roman"/>
          <w:sz w:val="24"/>
          <w:szCs w:val="24"/>
        </w:rPr>
        <w:t>1) lapse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1D1">
        <w:rPr>
          <w:rFonts w:ascii="Times New Roman" w:hAnsi="Times New Roman" w:cs="Times New Roman"/>
          <w:sz w:val="24"/>
          <w:szCs w:val="24"/>
        </w:rPr>
        <w:t>üldandmed;</w:t>
      </w:r>
      <w:r w:rsidR="00BE31D1" w:rsidRPr="008B5D9D" w:rsidDel="00BE31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81B60F" w14:textId="584AF061" w:rsidR="00550330" w:rsidRDefault="006C5D9B" w:rsidP="003E77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27B23" w:rsidRPr="008B5D9D">
        <w:rPr>
          <w:rFonts w:ascii="Times New Roman" w:hAnsi="Times New Roman" w:cs="Times New Roman"/>
          <w:sz w:val="24"/>
          <w:szCs w:val="24"/>
        </w:rPr>
        <w:t xml:space="preserve">) info puude raskusastme tuvastamise või mittetuvastamise kohta; </w:t>
      </w:r>
    </w:p>
    <w:p w14:paraId="142D6F33" w14:textId="4DF49D0B" w:rsidR="00550330" w:rsidRDefault="006C5D9B" w:rsidP="003E77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7B23" w:rsidRPr="008B5D9D">
        <w:rPr>
          <w:rFonts w:ascii="Times New Roman" w:hAnsi="Times New Roman" w:cs="Times New Roman"/>
          <w:sz w:val="24"/>
          <w:szCs w:val="24"/>
        </w:rPr>
        <w:t xml:space="preserve">) info harvikhaigusega lapsele puudega lapse sotsiaaltoetuse määramise kohta; </w:t>
      </w:r>
    </w:p>
    <w:p w14:paraId="297A5746" w14:textId="3712AF3B" w:rsidR="00550330" w:rsidRDefault="006C5D9B" w:rsidP="003E77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27B23" w:rsidRPr="008B5D9D">
        <w:rPr>
          <w:rFonts w:ascii="Times New Roman" w:hAnsi="Times New Roman" w:cs="Times New Roman"/>
          <w:sz w:val="24"/>
          <w:szCs w:val="24"/>
        </w:rPr>
        <w:t xml:space="preserve">) puude raskusastme tuvastamise korral puude raskusaste, kestus ja funktsiooni kõrvalekalle; </w:t>
      </w:r>
      <w:r>
        <w:rPr>
          <w:rFonts w:ascii="Times New Roman" w:hAnsi="Times New Roman" w:cs="Times New Roman"/>
          <w:sz w:val="24"/>
          <w:szCs w:val="24"/>
        </w:rPr>
        <w:t>5</w:t>
      </w:r>
      <w:r w:rsidR="00E27B23" w:rsidRPr="008B5D9D">
        <w:rPr>
          <w:rFonts w:ascii="Times New Roman" w:hAnsi="Times New Roman" w:cs="Times New Roman"/>
          <w:sz w:val="24"/>
          <w:szCs w:val="24"/>
        </w:rPr>
        <w:t xml:space="preserve">) vanema või eestkostja nimi ja isikukood või juriidilise isiku registrikood ja kontaktandmed; </w:t>
      </w:r>
      <w:r>
        <w:rPr>
          <w:rFonts w:ascii="Times New Roman" w:hAnsi="Times New Roman" w:cs="Times New Roman"/>
          <w:sz w:val="24"/>
          <w:szCs w:val="24"/>
        </w:rPr>
        <w:t>6</w:t>
      </w:r>
      <w:r w:rsidR="00E27B23" w:rsidRPr="008B5D9D">
        <w:rPr>
          <w:rFonts w:ascii="Times New Roman" w:hAnsi="Times New Roman" w:cs="Times New Roman"/>
          <w:sz w:val="24"/>
          <w:szCs w:val="24"/>
        </w:rPr>
        <w:t xml:space="preserve">) vanema või eestkostja rahvastikuregistrijärgne elukoht ja viibimiskoht; </w:t>
      </w:r>
    </w:p>
    <w:p w14:paraId="6D5C3F9E" w14:textId="62D94120" w:rsidR="00E27B23" w:rsidRDefault="006C5D9B" w:rsidP="008B5D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27B23" w:rsidRPr="008B5D9D">
        <w:rPr>
          <w:rFonts w:ascii="Times New Roman" w:hAnsi="Times New Roman" w:cs="Times New Roman"/>
          <w:sz w:val="24"/>
          <w:szCs w:val="24"/>
        </w:rPr>
        <w:t>) lapse surmakuupäev.</w:t>
      </w:r>
    </w:p>
    <w:p w14:paraId="392BE956" w14:textId="77777777" w:rsidR="00F80859" w:rsidRPr="003E7744" w:rsidRDefault="00F80859" w:rsidP="00BB19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2AEE0C0B" w14:textId="77777777" w:rsidR="00E27B23" w:rsidRDefault="00E27B23" w:rsidP="003E77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9D">
        <w:rPr>
          <w:rFonts w:ascii="Times New Roman" w:hAnsi="Times New Roman" w:cs="Times New Roman"/>
          <w:sz w:val="24"/>
          <w:szCs w:val="24"/>
        </w:rPr>
        <w:t xml:space="preserve">(3) Käesoleva paragrahvi lõike 1 punktis 2 nimetatud juhul töötleb kohaliku omavalitsuse üksus järgmisi isikuandmeid: </w:t>
      </w:r>
    </w:p>
    <w:p w14:paraId="320F3F48" w14:textId="737F4BCF" w:rsidR="00550330" w:rsidRDefault="008B5D9D" w:rsidP="00BB7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8B5D9D">
        <w:rPr>
          <w:rFonts w:ascii="Times New Roman" w:hAnsi="Times New Roman" w:cs="Times New Roman"/>
          <w:sz w:val="24"/>
          <w:szCs w:val="24"/>
        </w:rPr>
        <w:lastRenderedPageBreak/>
        <w:t xml:space="preserve">1) lapse </w:t>
      </w:r>
      <w:r w:rsidR="00BB7D6D">
        <w:rPr>
          <w:rFonts w:ascii="Times New Roman" w:hAnsi="Times New Roman" w:cs="Times New Roman"/>
          <w:sz w:val="24"/>
          <w:szCs w:val="24"/>
        </w:rPr>
        <w:t>üldandmed</w:t>
      </w:r>
      <w:r w:rsidRPr="008B5D9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4D8BB86" w14:textId="2F095E43" w:rsidR="00C30054" w:rsidRDefault="00694D9A" w:rsidP="008B5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27B23" w:rsidRPr="008B5D9D">
        <w:rPr>
          <w:rFonts w:ascii="Times New Roman" w:hAnsi="Times New Roman" w:cs="Times New Roman"/>
          <w:sz w:val="24"/>
          <w:szCs w:val="24"/>
        </w:rPr>
        <w:t xml:space="preserve">) vanema või eestkostja nimi ja isikukood või juriidilise isiku registrikood ja kontaktandmed; </w:t>
      </w:r>
      <w:r>
        <w:rPr>
          <w:rFonts w:ascii="Times New Roman" w:hAnsi="Times New Roman" w:cs="Times New Roman"/>
          <w:sz w:val="24"/>
          <w:szCs w:val="24"/>
        </w:rPr>
        <w:t>3</w:t>
      </w:r>
      <w:r w:rsidR="00E27B23" w:rsidRPr="008B5D9D">
        <w:rPr>
          <w:rFonts w:ascii="Times New Roman" w:hAnsi="Times New Roman" w:cs="Times New Roman"/>
          <w:sz w:val="24"/>
          <w:szCs w:val="24"/>
        </w:rPr>
        <w:t>) vanema või eestkostja rahvastikuregistrijärgne elukoht ja viibimiskoht</w:t>
      </w:r>
      <w:r w:rsidR="00407745">
        <w:rPr>
          <w:rFonts w:ascii="Times New Roman" w:hAnsi="Times New Roman" w:cs="Times New Roman"/>
          <w:sz w:val="24"/>
          <w:szCs w:val="24"/>
        </w:rPr>
        <w:t>;</w:t>
      </w:r>
    </w:p>
    <w:p w14:paraId="541FD3E9" w14:textId="517F0995" w:rsidR="00C30054" w:rsidRDefault="00694D9A" w:rsidP="008B5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C5D9B">
        <w:rPr>
          <w:rFonts w:ascii="Times New Roman" w:hAnsi="Times New Roman" w:cs="Times New Roman"/>
          <w:sz w:val="24"/>
          <w:szCs w:val="24"/>
        </w:rPr>
        <w:t xml:space="preserve">) </w:t>
      </w:r>
      <w:r w:rsidR="00407745">
        <w:rPr>
          <w:rFonts w:ascii="Times New Roman" w:hAnsi="Times New Roman" w:cs="Times New Roman"/>
          <w:sz w:val="24"/>
          <w:szCs w:val="24"/>
        </w:rPr>
        <w:t>lapse surmakuupäev.</w:t>
      </w:r>
    </w:p>
    <w:p w14:paraId="0287F408" w14:textId="77777777" w:rsidR="00407745" w:rsidRDefault="00407745" w:rsidP="008B5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36C11" w14:textId="08245012" w:rsidR="00E27B23" w:rsidRDefault="00C30054" w:rsidP="008B5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="00681C19">
        <w:rPr>
          <w:rFonts w:ascii="Times New Roman" w:hAnsi="Times New Roman" w:cs="Times New Roman"/>
          <w:sz w:val="24"/>
          <w:szCs w:val="24"/>
        </w:rPr>
        <w:t xml:space="preserve">Kohaliku omavalitsuse üksus edastab </w:t>
      </w:r>
      <w:r w:rsidR="002A0C4F">
        <w:rPr>
          <w:rFonts w:ascii="Times New Roman" w:hAnsi="Times New Roman" w:cs="Times New Roman"/>
          <w:sz w:val="24"/>
          <w:szCs w:val="24"/>
        </w:rPr>
        <w:t xml:space="preserve">vanema või eestkostja nõusolekul </w:t>
      </w:r>
      <w:r w:rsidR="00521A13">
        <w:rPr>
          <w:rFonts w:ascii="Times New Roman" w:hAnsi="Times New Roman" w:cs="Times New Roman"/>
          <w:sz w:val="24"/>
          <w:szCs w:val="24"/>
        </w:rPr>
        <w:t xml:space="preserve">käesoleva paragrahvi lõike 1 punktis 2 nimetatud lapse </w:t>
      </w:r>
      <w:r w:rsidR="00087455">
        <w:rPr>
          <w:rFonts w:ascii="Times New Roman" w:hAnsi="Times New Roman" w:cs="Times New Roman"/>
          <w:sz w:val="24"/>
          <w:szCs w:val="24"/>
        </w:rPr>
        <w:t xml:space="preserve">kohta andmed </w:t>
      </w:r>
      <w:r w:rsidR="002A0C4F">
        <w:rPr>
          <w:rFonts w:ascii="Times New Roman" w:hAnsi="Times New Roman" w:cs="Times New Roman"/>
          <w:sz w:val="24"/>
          <w:szCs w:val="24"/>
        </w:rPr>
        <w:t>Sotsiaalkindlustusametile puude raskusastme tuvastamiseks.</w:t>
      </w:r>
      <w:r w:rsidR="00E27B23" w:rsidRPr="008B5D9D">
        <w:rPr>
          <w:rFonts w:ascii="Times New Roman" w:hAnsi="Times New Roman" w:cs="Times New Roman"/>
          <w:sz w:val="24"/>
          <w:szCs w:val="24"/>
        </w:rPr>
        <w:t>“;</w:t>
      </w:r>
    </w:p>
    <w:p w14:paraId="74175384" w14:textId="03678452" w:rsidR="00E27B23" w:rsidRPr="00B05084" w:rsidRDefault="00E27B23" w:rsidP="008D0C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0664F36F" w14:textId="0FBEAEC4" w:rsidR="0085220F" w:rsidRPr="00432191" w:rsidRDefault="00BF5A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E27B23" w:rsidRPr="00024182">
        <w:rPr>
          <w:rFonts w:ascii="Times New Roman" w:hAnsi="Times New Roman" w:cs="Times New Roman"/>
          <w:b/>
          <w:sz w:val="24"/>
          <w:szCs w:val="24"/>
        </w:rPr>
        <w:t>)</w:t>
      </w:r>
      <w:r w:rsidR="00E27B23">
        <w:rPr>
          <w:rFonts w:ascii="Times New Roman" w:hAnsi="Times New Roman" w:cs="Times New Roman"/>
          <w:sz w:val="24"/>
          <w:szCs w:val="24"/>
        </w:rPr>
        <w:t xml:space="preserve"> </w:t>
      </w:r>
      <w:r w:rsidR="0085220F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432191">
        <w:rPr>
          <w:rFonts w:ascii="Times New Roman" w:hAnsi="Times New Roman" w:cs="Times New Roman"/>
          <w:sz w:val="24"/>
          <w:szCs w:val="24"/>
        </w:rPr>
        <w:t xml:space="preserve">33 </w:t>
      </w:r>
      <w:r w:rsidR="0085220F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432191">
        <w:rPr>
          <w:rFonts w:ascii="Times New Roman" w:hAnsi="Times New Roman" w:cs="Times New Roman"/>
          <w:sz w:val="24"/>
          <w:szCs w:val="24"/>
        </w:rPr>
        <w:t>lõikega 2</w:t>
      </w:r>
      <w:r w:rsidR="004321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32191">
        <w:rPr>
          <w:rFonts w:ascii="Times New Roman" w:hAnsi="Times New Roman" w:cs="Times New Roman"/>
          <w:sz w:val="24"/>
          <w:szCs w:val="24"/>
        </w:rPr>
        <w:t xml:space="preserve"> </w:t>
      </w:r>
      <w:r w:rsidR="0085220F">
        <w:rPr>
          <w:rFonts w:ascii="Times New Roman" w:hAnsi="Times New Roman" w:cs="Times New Roman"/>
          <w:sz w:val="24"/>
          <w:szCs w:val="24"/>
        </w:rPr>
        <w:t>järgmises sõnastuses</w:t>
      </w:r>
      <w:r w:rsidR="0085220F" w:rsidRPr="00432191">
        <w:rPr>
          <w:rFonts w:ascii="Times New Roman" w:hAnsi="Times New Roman" w:cs="Times New Roman"/>
          <w:sz w:val="24"/>
          <w:szCs w:val="24"/>
        </w:rPr>
        <w:t>:</w:t>
      </w:r>
    </w:p>
    <w:p w14:paraId="65FA2F0F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02BA1" w14:textId="00962C4A" w:rsidR="00432191" w:rsidRPr="00432191" w:rsidRDefault="004321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191">
        <w:rPr>
          <w:rFonts w:ascii="Times New Roman" w:hAnsi="Times New Roman" w:cs="Times New Roman"/>
          <w:sz w:val="24"/>
          <w:szCs w:val="24"/>
        </w:rPr>
        <w:t>„(2</w:t>
      </w:r>
      <w:r w:rsidRPr="004321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32191">
        <w:rPr>
          <w:rFonts w:ascii="Times New Roman" w:hAnsi="Times New Roman" w:cs="Times New Roman"/>
          <w:sz w:val="24"/>
          <w:szCs w:val="24"/>
        </w:rPr>
        <w:t>) Käesoleva paragrahvi lõikes 1 nimetatud otsuse resolut</w:t>
      </w:r>
      <w:r w:rsidR="00852C3D">
        <w:rPr>
          <w:rFonts w:ascii="Times New Roman" w:hAnsi="Times New Roman" w:cs="Times New Roman"/>
          <w:sz w:val="24"/>
          <w:szCs w:val="24"/>
        </w:rPr>
        <w:t>iivosa</w:t>
      </w:r>
      <w:r w:rsidRPr="00432191">
        <w:rPr>
          <w:rFonts w:ascii="Times New Roman" w:hAnsi="Times New Roman" w:cs="Times New Roman"/>
          <w:sz w:val="24"/>
          <w:szCs w:val="24"/>
        </w:rPr>
        <w:t xml:space="preserve"> edastatakse ka teenuseosutajale või muule isikule, kelle juurde perekonnast eraldatud laps ajutiselt paigutatakse.“</w:t>
      </w:r>
      <w:r w:rsidR="00000996">
        <w:rPr>
          <w:rFonts w:ascii="Times New Roman" w:hAnsi="Times New Roman" w:cs="Times New Roman"/>
          <w:sz w:val="24"/>
          <w:szCs w:val="24"/>
        </w:rPr>
        <w:t>;</w:t>
      </w:r>
    </w:p>
    <w:p w14:paraId="553B6E94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44736" w14:textId="68C7EE6B" w:rsidR="0085220F" w:rsidRPr="00432191" w:rsidRDefault="00BF5A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85220F" w:rsidRPr="00CF04E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5220F" w:rsidRPr="00432191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432191">
        <w:rPr>
          <w:rFonts w:ascii="Times New Roman" w:hAnsi="Times New Roman" w:cs="Times New Roman"/>
          <w:sz w:val="24"/>
          <w:szCs w:val="24"/>
        </w:rPr>
        <w:t xml:space="preserve">33 </w:t>
      </w:r>
      <w:r w:rsidR="0085220F" w:rsidRPr="00432191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432191">
        <w:rPr>
          <w:rFonts w:ascii="Times New Roman" w:hAnsi="Times New Roman" w:cs="Times New Roman"/>
          <w:sz w:val="24"/>
          <w:szCs w:val="24"/>
        </w:rPr>
        <w:t>lõikega 3</w:t>
      </w:r>
      <w:r w:rsidR="004321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32191">
        <w:rPr>
          <w:rFonts w:ascii="Times New Roman" w:hAnsi="Times New Roman" w:cs="Times New Roman"/>
          <w:sz w:val="24"/>
          <w:szCs w:val="24"/>
        </w:rPr>
        <w:t xml:space="preserve"> </w:t>
      </w:r>
      <w:r w:rsidR="0085220F" w:rsidRPr="00432191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33073FA4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776C9" w14:textId="12006647" w:rsidR="00432191" w:rsidRPr="00432191" w:rsidRDefault="004321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432191">
        <w:rPr>
          <w:rFonts w:ascii="Times New Roman" w:hAnsi="Times New Roman" w:cs="Times New Roman"/>
          <w:sz w:val="24"/>
          <w:szCs w:val="24"/>
        </w:rPr>
        <w:t>(3</w:t>
      </w:r>
      <w:r w:rsidRPr="004321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32191">
        <w:rPr>
          <w:rFonts w:ascii="Times New Roman" w:hAnsi="Times New Roman" w:cs="Times New Roman"/>
          <w:sz w:val="24"/>
          <w:szCs w:val="24"/>
        </w:rPr>
        <w:t xml:space="preserve">) Isik </w:t>
      </w:r>
      <w:del w:id="22" w:author="Mari Koik" w:date="2024-04-02T15:01:00Z">
        <w:r w:rsidDel="001F2A0B">
          <w:rPr>
            <w:rFonts w:ascii="Times New Roman" w:hAnsi="Times New Roman" w:cs="Times New Roman"/>
            <w:sz w:val="24"/>
            <w:szCs w:val="24"/>
          </w:rPr>
          <w:delText>ja</w:delText>
        </w:r>
        <w:r w:rsidRPr="00432191" w:rsidDel="001F2A0B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23" w:author="Mari Koik" w:date="2024-04-02T15:01:00Z">
        <w:r w:rsidR="001F2A0B">
          <w:rPr>
            <w:rFonts w:ascii="Times New Roman" w:hAnsi="Times New Roman" w:cs="Times New Roman"/>
            <w:sz w:val="24"/>
            <w:szCs w:val="24"/>
          </w:rPr>
          <w:t>või</w:t>
        </w:r>
        <w:r w:rsidR="001F2A0B" w:rsidRPr="0043219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432191">
        <w:rPr>
          <w:rFonts w:ascii="Times New Roman" w:hAnsi="Times New Roman" w:cs="Times New Roman"/>
          <w:sz w:val="24"/>
          <w:szCs w:val="24"/>
        </w:rPr>
        <w:t xml:space="preserve">asutus, kellel on hädaohus oleva lapse </w:t>
      </w:r>
      <w:r w:rsidR="003307A3">
        <w:rPr>
          <w:rFonts w:ascii="Times New Roman" w:hAnsi="Times New Roman" w:cs="Times New Roman"/>
          <w:sz w:val="24"/>
          <w:szCs w:val="24"/>
        </w:rPr>
        <w:t xml:space="preserve">olukorra ja </w:t>
      </w:r>
      <w:r w:rsidRPr="00432191">
        <w:rPr>
          <w:rFonts w:ascii="Times New Roman" w:hAnsi="Times New Roman" w:cs="Times New Roman"/>
          <w:sz w:val="24"/>
          <w:szCs w:val="24"/>
        </w:rPr>
        <w:t xml:space="preserve">abivajaduse hindamiseks või </w:t>
      </w:r>
      <w:r w:rsidR="003307A3">
        <w:rPr>
          <w:rFonts w:ascii="Times New Roman" w:hAnsi="Times New Roman" w:cs="Times New Roman"/>
          <w:sz w:val="24"/>
          <w:szCs w:val="24"/>
        </w:rPr>
        <w:t xml:space="preserve">käesoleva paragrahvi lõikes 1 nimetatud otsuse tegemiseks </w:t>
      </w:r>
      <w:r w:rsidRPr="00432191">
        <w:rPr>
          <w:rFonts w:ascii="Times New Roman" w:hAnsi="Times New Roman" w:cs="Times New Roman"/>
          <w:sz w:val="24"/>
          <w:szCs w:val="24"/>
        </w:rPr>
        <w:t xml:space="preserve">vajalikku teavet ja andmeid, vastab viivitamata lastekaitsetöötaja </w:t>
      </w:r>
      <w:commentRangeStart w:id="24"/>
      <w:r w:rsidRPr="00432191">
        <w:rPr>
          <w:rFonts w:ascii="Times New Roman" w:hAnsi="Times New Roman" w:cs="Times New Roman"/>
          <w:sz w:val="24"/>
          <w:szCs w:val="24"/>
        </w:rPr>
        <w:t xml:space="preserve">nõudele </w:t>
      </w:r>
      <w:ins w:id="25" w:author="Mari Koik" w:date="2024-04-03T13:52:00Z">
        <w:r w:rsidR="00B9330F">
          <w:rPr>
            <w:rFonts w:ascii="Times New Roman" w:hAnsi="Times New Roman" w:cs="Times New Roman"/>
            <w:sz w:val="24"/>
            <w:szCs w:val="24"/>
          </w:rPr>
          <w:t xml:space="preserve">saada </w:t>
        </w:r>
      </w:ins>
      <w:r w:rsidR="008A3AB2">
        <w:rPr>
          <w:rFonts w:ascii="Times New Roman" w:hAnsi="Times New Roman" w:cs="Times New Roman"/>
          <w:sz w:val="24"/>
          <w:szCs w:val="24"/>
        </w:rPr>
        <w:t>asjakohas</w:t>
      </w:r>
      <w:ins w:id="26" w:author="Mari Koik" w:date="2024-04-03T13:52:00Z">
        <w:r w:rsidR="00B9330F">
          <w:rPr>
            <w:rFonts w:ascii="Times New Roman" w:hAnsi="Times New Roman" w:cs="Times New Roman"/>
            <w:sz w:val="24"/>
            <w:szCs w:val="24"/>
          </w:rPr>
          <w:t>t</w:t>
        </w:r>
      </w:ins>
      <w:del w:id="27" w:author="Mari Koik" w:date="2024-04-03T13:52:00Z">
        <w:r w:rsidR="008A3AB2" w:rsidDel="00B9330F">
          <w:rPr>
            <w:rFonts w:ascii="Times New Roman" w:hAnsi="Times New Roman" w:cs="Times New Roman"/>
            <w:sz w:val="24"/>
            <w:szCs w:val="24"/>
          </w:rPr>
          <w:delText>e</w:delText>
        </w:r>
      </w:del>
      <w:r w:rsidR="00D12FFC">
        <w:rPr>
          <w:rFonts w:ascii="Times New Roman" w:hAnsi="Times New Roman" w:cs="Times New Roman"/>
          <w:sz w:val="24"/>
          <w:szCs w:val="24"/>
        </w:rPr>
        <w:t xml:space="preserve"> </w:t>
      </w:r>
      <w:r w:rsidRPr="00432191">
        <w:rPr>
          <w:rFonts w:ascii="Times New Roman" w:hAnsi="Times New Roman" w:cs="Times New Roman"/>
          <w:sz w:val="24"/>
          <w:szCs w:val="24"/>
        </w:rPr>
        <w:t>tea</w:t>
      </w:r>
      <w:ins w:id="28" w:author="Mari Koik" w:date="2024-04-03T13:52:00Z">
        <w:r w:rsidR="00B9330F">
          <w:rPr>
            <w:rFonts w:ascii="Times New Roman" w:hAnsi="Times New Roman" w:cs="Times New Roman"/>
            <w:sz w:val="24"/>
            <w:szCs w:val="24"/>
          </w:rPr>
          <w:t>vet</w:t>
        </w:r>
      </w:ins>
      <w:del w:id="29" w:author="Mari Koik" w:date="2024-04-03T13:52:00Z">
        <w:r w:rsidRPr="00432191" w:rsidDel="00B9330F">
          <w:rPr>
            <w:rFonts w:ascii="Times New Roman" w:hAnsi="Times New Roman" w:cs="Times New Roman"/>
            <w:sz w:val="24"/>
            <w:szCs w:val="24"/>
          </w:rPr>
          <w:delText>be</w:delText>
        </w:r>
      </w:del>
      <w:r w:rsidRPr="00432191">
        <w:rPr>
          <w:rFonts w:ascii="Times New Roman" w:hAnsi="Times New Roman" w:cs="Times New Roman"/>
          <w:sz w:val="24"/>
          <w:szCs w:val="24"/>
        </w:rPr>
        <w:t xml:space="preserve"> ja andme</w:t>
      </w:r>
      <w:ins w:id="30" w:author="Mari Koik" w:date="2024-04-03T13:52:00Z">
        <w:r w:rsidR="00B9330F">
          <w:rPr>
            <w:rFonts w:ascii="Times New Roman" w:hAnsi="Times New Roman" w:cs="Times New Roman"/>
            <w:sz w:val="24"/>
            <w:szCs w:val="24"/>
          </w:rPr>
          <w:t>id</w:t>
        </w:r>
      </w:ins>
      <w:commentRangeEnd w:id="24"/>
      <w:ins w:id="31" w:author="Mari Koik" w:date="2024-04-03T13:53:00Z">
        <w:r w:rsidR="00B9330F">
          <w:rPr>
            <w:rStyle w:val="Kommentaariviide"/>
          </w:rPr>
          <w:commentReference w:id="24"/>
        </w:r>
      </w:ins>
      <w:del w:id="32" w:author="Mari Koik" w:date="2024-04-03T13:52:00Z">
        <w:r w:rsidRPr="00432191" w:rsidDel="00B9330F">
          <w:rPr>
            <w:rFonts w:ascii="Times New Roman" w:hAnsi="Times New Roman" w:cs="Times New Roman"/>
            <w:sz w:val="24"/>
            <w:szCs w:val="24"/>
          </w:rPr>
          <w:delText>te saamise</w:delText>
        </w:r>
        <w:r w:rsidRPr="00B9330F" w:rsidDel="00B9330F">
          <w:rPr>
            <w:rFonts w:ascii="Times New Roman" w:hAnsi="Times New Roman" w:cs="Times New Roman"/>
            <w:sz w:val="24"/>
            <w:szCs w:val="24"/>
          </w:rPr>
          <w:delText>ks</w:delText>
        </w:r>
      </w:del>
      <w:r w:rsidRPr="004321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00996">
        <w:rPr>
          <w:rFonts w:ascii="Times New Roman" w:hAnsi="Times New Roman" w:cs="Times New Roman"/>
          <w:sz w:val="24"/>
          <w:szCs w:val="24"/>
        </w:rPr>
        <w:t>;</w:t>
      </w:r>
      <w:r w:rsidR="00884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0C8A5" w14:textId="77777777" w:rsidR="00A70107" w:rsidRDefault="00A70107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612020" w14:textId="1DC1BAC3" w:rsidR="00432191" w:rsidRDefault="00BF5A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32191" w:rsidRPr="00CF04E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32191" w:rsidRPr="00432191">
        <w:rPr>
          <w:rFonts w:ascii="Times New Roman" w:hAnsi="Times New Roman" w:cs="Times New Roman"/>
          <w:sz w:val="24"/>
          <w:szCs w:val="24"/>
        </w:rPr>
        <w:t xml:space="preserve"> </w:t>
      </w:r>
      <w:r w:rsidR="00096A8F">
        <w:rPr>
          <w:rFonts w:ascii="Times New Roman" w:hAnsi="Times New Roman" w:cs="Times New Roman"/>
          <w:sz w:val="24"/>
          <w:szCs w:val="24"/>
        </w:rPr>
        <w:t>seadust täiendatakse 8</w:t>
      </w:r>
      <w:r w:rsidR="00096A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D5465">
        <w:rPr>
          <w:rFonts w:ascii="Times New Roman" w:hAnsi="Times New Roman" w:cs="Times New Roman"/>
          <w:sz w:val="24"/>
          <w:szCs w:val="24"/>
        </w:rPr>
        <w:t>. peatükiga</w:t>
      </w:r>
      <w:r w:rsidR="00096A8F">
        <w:rPr>
          <w:rFonts w:ascii="Times New Roman" w:hAnsi="Times New Roman" w:cs="Times New Roman"/>
          <w:sz w:val="24"/>
          <w:szCs w:val="24"/>
        </w:rPr>
        <w:t xml:space="preserve"> </w:t>
      </w:r>
      <w:r w:rsidR="00432191" w:rsidRPr="00432191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2B3D5C9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01855D" w14:textId="2B7D585E" w:rsidR="00096A8F" w:rsidRDefault="00096A8F" w:rsidP="008D0C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6A8F">
        <w:rPr>
          <w:rFonts w:ascii="Times New Roman" w:hAnsi="Times New Roman" w:cs="Times New Roman"/>
          <w:sz w:val="24"/>
          <w:szCs w:val="24"/>
        </w:rPr>
        <w:t>„</w:t>
      </w:r>
      <w:r w:rsidRPr="00096A8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96A8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96A8F">
        <w:rPr>
          <w:rFonts w:ascii="Times New Roman" w:hAnsi="Times New Roman" w:cs="Times New Roman"/>
          <w:b/>
          <w:bCs/>
          <w:sz w:val="24"/>
          <w:szCs w:val="24"/>
        </w:rPr>
        <w:t>. peatükk</w:t>
      </w:r>
    </w:p>
    <w:p w14:paraId="72D01267" w14:textId="4D141515" w:rsidR="00096A8F" w:rsidRPr="00096A8F" w:rsidRDefault="00096A8F" w:rsidP="008D0C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Isikuandmete töötlemine lapse </w:t>
      </w:r>
      <w:r w:rsidR="009B0676">
        <w:rPr>
          <w:rFonts w:ascii="Times New Roman" w:hAnsi="Times New Roman" w:cs="Times New Roman"/>
          <w:b/>
          <w:bCs/>
          <w:sz w:val="24"/>
          <w:szCs w:val="24"/>
        </w:rPr>
        <w:t xml:space="preserve">õiguste ja </w:t>
      </w:r>
      <w:r>
        <w:rPr>
          <w:rFonts w:ascii="Times New Roman" w:hAnsi="Times New Roman" w:cs="Times New Roman"/>
          <w:b/>
          <w:bCs/>
          <w:sz w:val="24"/>
          <w:szCs w:val="24"/>
        </w:rPr>
        <w:t>heaolu tagamise</w:t>
      </w:r>
      <w:r w:rsidR="00B076C8">
        <w:rPr>
          <w:rFonts w:ascii="Times New Roman" w:hAnsi="Times New Roman" w:cs="Times New Roman"/>
          <w:b/>
          <w:bCs/>
          <w:sz w:val="24"/>
          <w:szCs w:val="24"/>
        </w:rPr>
        <w:t>ks</w:t>
      </w:r>
    </w:p>
    <w:p w14:paraId="51816E20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FAB82" w14:textId="03E70A43" w:rsidR="00096A8F" w:rsidRPr="00096A8F" w:rsidRDefault="00096A8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A8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20055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="0072005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096A8F">
        <w:rPr>
          <w:rFonts w:ascii="Times New Roman" w:hAnsi="Times New Roman" w:cs="Times New Roman"/>
          <w:b/>
          <w:bCs/>
          <w:sz w:val="24"/>
          <w:szCs w:val="24"/>
        </w:rPr>
        <w:t>. Isikuandmete töötlemine kohaliku omavalitsuse üksuses ja Sotsiaalkindlustusametis</w:t>
      </w:r>
    </w:p>
    <w:p w14:paraId="2A58BB41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0E6AF" w14:textId="77777777" w:rsidR="00473830" w:rsidRDefault="00096A8F" w:rsidP="004738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A8F">
        <w:rPr>
          <w:rFonts w:ascii="Times New Roman" w:hAnsi="Times New Roman" w:cs="Times New Roman"/>
          <w:sz w:val="24"/>
          <w:szCs w:val="24"/>
        </w:rPr>
        <w:t>(1</w:t>
      </w:r>
      <w:r w:rsidRPr="009A0438">
        <w:rPr>
          <w:rFonts w:ascii="Times New Roman" w:hAnsi="Times New Roman" w:cs="Times New Roman"/>
          <w:sz w:val="24"/>
          <w:szCs w:val="24"/>
        </w:rPr>
        <w:t>) Kohaliku</w:t>
      </w:r>
      <w:r w:rsidRPr="00096A8F">
        <w:rPr>
          <w:rFonts w:ascii="Times New Roman" w:hAnsi="Times New Roman" w:cs="Times New Roman"/>
          <w:sz w:val="24"/>
          <w:szCs w:val="24"/>
        </w:rPr>
        <w:t xml:space="preserve"> omavalitsuse üksusel on käesoleva </w:t>
      </w:r>
      <w:r w:rsidRPr="009A0438">
        <w:rPr>
          <w:rFonts w:ascii="Times New Roman" w:hAnsi="Times New Roman" w:cs="Times New Roman"/>
          <w:sz w:val="24"/>
          <w:szCs w:val="24"/>
        </w:rPr>
        <w:t>seaduse § 17 lõike 1 punktis 3 nimetatud</w:t>
      </w:r>
      <w:r w:rsidRPr="00096A8F">
        <w:rPr>
          <w:rFonts w:ascii="Times New Roman" w:hAnsi="Times New Roman" w:cs="Times New Roman"/>
          <w:sz w:val="24"/>
          <w:szCs w:val="24"/>
        </w:rPr>
        <w:t xml:space="preserve"> ülesande täitmiseks õigus töödelda lapse, lapsevanema</w:t>
      </w:r>
      <w:r w:rsidR="00357EF4">
        <w:rPr>
          <w:rFonts w:ascii="Times New Roman" w:hAnsi="Times New Roman" w:cs="Times New Roman"/>
          <w:sz w:val="24"/>
          <w:szCs w:val="24"/>
        </w:rPr>
        <w:t xml:space="preserve"> ja </w:t>
      </w:r>
      <w:r w:rsidRPr="00096A8F">
        <w:rPr>
          <w:rFonts w:ascii="Times New Roman" w:hAnsi="Times New Roman" w:cs="Times New Roman"/>
          <w:sz w:val="24"/>
          <w:szCs w:val="24"/>
        </w:rPr>
        <w:t>last kasvatava isiku</w:t>
      </w:r>
      <w:r w:rsidR="00357EF4">
        <w:rPr>
          <w:rFonts w:ascii="Times New Roman" w:hAnsi="Times New Roman" w:cs="Times New Roman"/>
          <w:sz w:val="24"/>
          <w:szCs w:val="24"/>
        </w:rPr>
        <w:t xml:space="preserve"> ning</w:t>
      </w:r>
      <w:r w:rsidRPr="00096A8F">
        <w:rPr>
          <w:rFonts w:ascii="Times New Roman" w:hAnsi="Times New Roman" w:cs="Times New Roman"/>
          <w:sz w:val="24"/>
          <w:szCs w:val="24"/>
        </w:rPr>
        <w:t xml:space="preserve"> lapse pere</w:t>
      </w:r>
      <w:r w:rsidR="008140C4">
        <w:rPr>
          <w:rFonts w:ascii="Times New Roman" w:hAnsi="Times New Roman" w:cs="Times New Roman"/>
          <w:sz w:val="24"/>
          <w:szCs w:val="24"/>
        </w:rPr>
        <w:t>liikme</w:t>
      </w:r>
      <w:r w:rsidR="009F0515">
        <w:rPr>
          <w:rFonts w:ascii="Times New Roman" w:hAnsi="Times New Roman" w:cs="Times New Roman"/>
          <w:sz w:val="24"/>
          <w:szCs w:val="24"/>
        </w:rPr>
        <w:t xml:space="preserve"> </w:t>
      </w:r>
      <w:r w:rsidRPr="00096A8F">
        <w:rPr>
          <w:rFonts w:ascii="Times New Roman" w:hAnsi="Times New Roman" w:cs="Times New Roman"/>
          <w:sz w:val="24"/>
          <w:szCs w:val="24"/>
        </w:rPr>
        <w:t xml:space="preserve">isikuandmeid, sealhulgas eriliiki isikuandmeid, </w:t>
      </w:r>
      <w:r w:rsidR="002B046B">
        <w:rPr>
          <w:rFonts w:ascii="Times New Roman" w:hAnsi="Times New Roman" w:cs="Times New Roman"/>
          <w:sz w:val="24"/>
          <w:szCs w:val="24"/>
        </w:rPr>
        <w:t>samuti</w:t>
      </w:r>
      <w:r w:rsidR="00397A19">
        <w:rPr>
          <w:rFonts w:ascii="Times New Roman" w:hAnsi="Times New Roman" w:cs="Times New Roman"/>
          <w:sz w:val="24"/>
          <w:szCs w:val="24"/>
        </w:rPr>
        <w:t xml:space="preserve"> lapse sotsiaalsesse võrgustikku kuuluva isiku </w:t>
      </w:r>
      <w:r w:rsidR="000834EA">
        <w:rPr>
          <w:rFonts w:ascii="Times New Roman" w:hAnsi="Times New Roman" w:cs="Times New Roman"/>
          <w:sz w:val="24"/>
          <w:szCs w:val="24"/>
        </w:rPr>
        <w:t xml:space="preserve">isikuandmeid, </w:t>
      </w:r>
      <w:r w:rsidRPr="00096A8F">
        <w:rPr>
          <w:rFonts w:ascii="Times New Roman" w:hAnsi="Times New Roman" w:cs="Times New Roman"/>
          <w:sz w:val="24"/>
          <w:szCs w:val="24"/>
        </w:rPr>
        <w:t xml:space="preserve">mis on vajalikud lapse abivajaduse hindamiseks </w:t>
      </w:r>
      <w:r w:rsidR="00713ACE">
        <w:rPr>
          <w:rFonts w:ascii="Times New Roman" w:hAnsi="Times New Roman" w:cs="Times New Roman"/>
          <w:sz w:val="24"/>
          <w:szCs w:val="24"/>
        </w:rPr>
        <w:t>ja</w:t>
      </w:r>
      <w:r w:rsidRPr="00096A8F">
        <w:rPr>
          <w:rFonts w:ascii="Times New Roman" w:hAnsi="Times New Roman" w:cs="Times New Roman"/>
          <w:sz w:val="24"/>
          <w:szCs w:val="24"/>
        </w:rPr>
        <w:t xml:space="preserve"> sobiva abi osutamiseks.</w:t>
      </w:r>
      <w:r w:rsidR="007845B0">
        <w:rPr>
          <w:rFonts w:ascii="Times New Roman" w:hAnsi="Times New Roman" w:cs="Times New Roman"/>
          <w:sz w:val="24"/>
          <w:szCs w:val="24"/>
        </w:rPr>
        <w:t xml:space="preserve"> </w:t>
      </w:r>
      <w:r w:rsidR="001E385E">
        <w:rPr>
          <w:rFonts w:ascii="Times New Roman" w:hAnsi="Times New Roman" w:cs="Times New Roman"/>
          <w:sz w:val="24"/>
          <w:szCs w:val="24"/>
        </w:rPr>
        <w:t>Isikua</w:t>
      </w:r>
      <w:r w:rsidR="00BF0DE5">
        <w:rPr>
          <w:rFonts w:ascii="Times New Roman" w:hAnsi="Times New Roman" w:cs="Times New Roman"/>
          <w:sz w:val="24"/>
          <w:szCs w:val="24"/>
        </w:rPr>
        <w:t xml:space="preserve">ndmeid töödeldakse </w:t>
      </w:r>
      <w:r w:rsidR="00BF4A01">
        <w:rPr>
          <w:rFonts w:ascii="Times New Roman" w:hAnsi="Times New Roman" w:cs="Times New Roman"/>
          <w:sz w:val="24"/>
          <w:szCs w:val="24"/>
        </w:rPr>
        <w:t xml:space="preserve">menetluse </w:t>
      </w:r>
      <w:r w:rsidR="00D97A24">
        <w:rPr>
          <w:rFonts w:ascii="Times New Roman" w:hAnsi="Times New Roman" w:cs="Times New Roman"/>
          <w:sz w:val="24"/>
          <w:szCs w:val="24"/>
        </w:rPr>
        <w:t>eesmärgi</w:t>
      </w:r>
      <w:r w:rsidR="00A412A2">
        <w:rPr>
          <w:rFonts w:ascii="Times New Roman" w:hAnsi="Times New Roman" w:cs="Times New Roman"/>
          <w:sz w:val="24"/>
          <w:szCs w:val="24"/>
        </w:rPr>
        <w:t xml:space="preserve"> saavutamiseks</w:t>
      </w:r>
      <w:r w:rsidR="0027253E">
        <w:rPr>
          <w:rFonts w:ascii="Times New Roman" w:hAnsi="Times New Roman" w:cs="Times New Roman"/>
          <w:sz w:val="24"/>
          <w:szCs w:val="24"/>
        </w:rPr>
        <w:t xml:space="preserve"> vajaliku</w:t>
      </w:r>
      <w:r w:rsidR="00356FF8">
        <w:rPr>
          <w:rFonts w:ascii="Times New Roman" w:hAnsi="Times New Roman" w:cs="Times New Roman"/>
          <w:sz w:val="24"/>
          <w:szCs w:val="24"/>
        </w:rPr>
        <w:t xml:space="preserve">l määral </w:t>
      </w:r>
      <w:r w:rsidR="005653E7">
        <w:rPr>
          <w:rFonts w:ascii="Times New Roman" w:hAnsi="Times New Roman" w:cs="Times New Roman"/>
          <w:sz w:val="24"/>
          <w:szCs w:val="24"/>
        </w:rPr>
        <w:t>ja viisil,</w:t>
      </w:r>
      <w:r w:rsidR="0027253E">
        <w:rPr>
          <w:rFonts w:ascii="Times New Roman" w:hAnsi="Times New Roman" w:cs="Times New Roman"/>
          <w:sz w:val="24"/>
          <w:szCs w:val="24"/>
        </w:rPr>
        <w:t xml:space="preserve"> </w:t>
      </w:r>
      <w:r w:rsidR="00473830" w:rsidRPr="006D5CF2">
        <w:rPr>
          <w:rFonts w:ascii="Times New Roman" w:hAnsi="Times New Roman" w:cs="Times New Roman"/>
          <w:sz w:val="24"/>
          <w:szCs w:val="24"/>
        </w:rPr>
        <w:t>lähtudes esmajoones lapse huvidest.</w:t>
      </w:r>
      <w:r w:rsidR="004738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6E65D9" w14:textId="77777777" w:rsidR="00473830" w:rsidRDefault="00473830" w:rsidP="004738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FB078" w14:textId="5D45F7FE" w:rsidR="00010ADF" w:rsidRPr="00096A8F" w:rsidRDefault="00473830" w:rsidP="004738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CF2">
        <w:rPr>
          <w:rFonts w:ascii="Times New Roman" w:hAnsi="Times New Roman" w:cs="Times New Roman"/>
          <w:sz w:val="24"/>
          <w:szCs w:val="24"/>
        </w:rPr>
        <w:t xml:space="preserve">(2) Lapse pereliikmeteks käesoleva paragrahvi lõike 1 tähenduses loetakse lapse õdesid ja </w:t>
      </w:r>
      <w:r w:rsidR="00423208">
        <w:rPr>
          <w:rFonts w:ascii="Times New Roman" w:hAnsi="Times New Roman" w:cs="Times New Roman"/>
          <w:sz w:val="24"/>
          <w:szCs w:val="24"/>
        </w:rPr>
        <w:t>vendi, poolõdesid ja poolvendi, vanavanemaid</w:t>
      </w:r>
      <w:r w:rsidR="002210E8">
        <w:rPr>
          <w:rFonts w:ascii="Times New Roman" w:hAnsi="Times New Roman" w:cs="Times New Roman"/>
          <w:sz w:val="24"/>
          <w:szCs w:val="24"/>
        </w:rPr>
        <w:t xml:space="preserve"> ning muid lapsega ajutiselt või püsivalt koos elavaid isikuid.</w:t>
      </w:r>
    </w:p>
    <w:p w14:paraId="2CEBE482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3D28B" w14:textId="1863B24A" w:rsidR="00444B1D" w:rsidRPr="00444B1D" w:rsidRDefault="00096A8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A8F">
        <w:rPr>
          <w:rFonts w:ascii="Times New Roman" w:hAnsi="Times New Roman" w:cs="Times New Roman"/>
          <w:sz w:val="24"/>
          <w:szCs w:val="24"/>
        </w:rPr>
        <w:t>(</w:t>
      </w:r>
      <w:r w:rsidR="00577525">
        <w:rPr>
          <w:rFonts w:ascii="Times New Roman" w:hAnsi="Times New Roman" w:cs="Times New Roman"/>
          <w:sz w:val="24"/>
          <w:szCs w:val="24"/>
        </w:rPr>
        <w:t>3</w:t>
      </w:r>
      <w:r w:rsidRPr="00096A8F">
        <w:rPr>
          <w:rFonts w:ascii="Times New Roman" w:hAnsi="Times New Roman" w:cs="Times New Roman"/>
          <w:sz w:val="24"/>
          <w:szCs w:val="24"/>
        </w:rPr>
        <w:t xml:space="preserve">) </w:t>
      </w:r>
      <w:r w:rsidR="00C607E0">
        <w:rPr>
          <w:rFonts w:ascii="Times New Roman" w:hAnsi="Times New Roman" w:cs="Times New Roman"/>
          <w:sz w:val="24"/>
          <w:szCs w:val="24"/>
        </w:rPr>
        <w:t>Käesoleva paragrahvi lõike 1 alusel töödeldavad l</w:t>
      </w:r>
      <w:r w:rsidR="00444B1D" w:rsidRPr="00444B1D">
        <w:rPr>
          <w:rFonts w:ascii="Times New Roman" w:hAnsi="Times New Roman" w:cs="Times New Roman"/>
          <w:sz w:val="24"/>
          <w:szCs w:val="24"/>
        </w:rPr>
        <w:t>apse isikuandmed on:</w:t>
      </w:r>
    </w:p>
    <w:p w14:paraId="4DE0EA19" w14:textId="37250C41" w:rsidR="00444B1D" w:rsidRP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 xml:space="preserve">1) </w:t>
      </w:r>
      <w:r w:rsidR="00AF3354">
        <w:rPr>
          <w:rFonts w:ascii="Times New Roman" w:hAnsi="Times New Roman" w:cs="Times New Roman"/>
          <w:sz w:val="24"/>
          <w:szCs w:val="24"/>
        </w:rPr>
        <w:t>üldandmed</w:t>
      </w:r>
      <w:r w:rsidRPr="00444B1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881A57C" w14:textId="76F81C98" w:rsidR="00444B1D" w:rsidRP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 xml:space="preserve">2) </w:t>
      </w:r>
      <w:r w:rsidR="00E374FB">
        <w:rPr>
          <w:rFonts w:ascii="Times New Roman" w:hAnsi="Times New Roman" w:cs="Times New Roman"/>
          <w:sz w:val="24"/>
          <w:szCs w:val="24"/>
        </w:rPr>
        <w:t xml:space="preserve">andmed </w:t>
      </w:r>
      <w:r w:rsidRPr="00444B1D">
        <w:rPr>
          <w:rFonts w:ascii="Times New Roman" w:hAnsi="Times New Roman" w:cs="Times New Roman"/>
          <w:sz w:val="24"/>
          <w:szCs w:val="24"/>
        </w:rPr>
        <w:t>lapse perekonna ja leibkonna koosseis</w:t>
      </w:r>
      <w:r w:rsidR="00186DC9">
        <w:rPr>
          <w:rFonts w:ascii="Times New Roman" w:hAnsi="Times New Roman" w:cs="Times New Roman"/>
          <w:sz w:val="24"/>
          <w:szCs w:val="24"/>
        </w:rPr>
        <w:t>u</w:t>
      </w:r>
      <w:r w:rsidR="00357EF4">
        <w:rPr>
          <w:rFonts w:ascii="Times New Roman" w:hAnsi="Times New Roman" w:cs="Times New Roman"/>
          <w:sz w:val="24"/>
          <w:szCs w:val="24"/>
        </w:rPr>
        <w:t>,</w:t>
      </w:r>
      <w:r w:rsidR="00BC75D8">
        <w:rPr>
          <w:rFonts w:ascii="Times New Roman" w:hAnsi="Times New Roman" w:cs="Times New Roman"/>
          <w:sz w:val="24"/>
          <w:szCs w:val="24"/>
        </w:rPr>
        <w:t xml:space="preserve"> suhete</w:t>
      </w:r>
      <w:r w:rsidRPr="00444B1D">
        <w:rPr>
          <w:rFonts w:ascii="Times New Roman" w:hAnsi="Times New Roman" w:cs="Times New Roman"/>
          <w:sz w:val="24"/>
          <w:szCs w:val="24"/>
        </w:rPr>
        <w:t xml:space="preserve"> </w:t>
      </w:r>
      <w:r w:rsidR="0077181A">
        <w:rPr>
          <w:rFonts w:ascii="Times New Roman" w:hAnsi="Times New Roman" w:cs="Times New Roman"/>
          <w:sz w:val="24"/>
          <w:szCs w:val="24"/>
        </w:rPr>
        <w:t>ja</w:t>
      </w:r>
      <w:r w:rsidRPr="00444B1D">
        <w:rPr>
          <w:rFonts w:ascii="Times New Roman" w:hAnsi="Times New Roman" w:cs="Times New Roman"/>
          <w:sz w:val="24"/>
          <w:szCs w:val="24"/>
        </w:rPr>
        <w:t xml:space="preserve"> sotsiaal</w:t>
      </w:r>
      <w:r w:rsidR="00186DC9">
        <w:rPr>
          <w:rFonts w:ascii="Times New Roman" w:hAnsi="Times New Roman" w:cs="Times New Roman"/>
          <w:sz w:val="24"/>
          <w:szCs w:val="24"/>
        </w:rPr>
        <w:t>se</w:t>
      </w:r>
      <w:r w:rsidRPr="00444B1D">
        <w:rPr>
          <w:rFonts w:ascii="Times New Roman" w:hAnsi="Times New Roman" w:cs="Times New Roman"/>
          <w:sz w:val="24"/>
          <w:szCs w:val="24"/>
        </w:rPr>
        <w:t xml:space="preserve"> võrgustik</w:t>
      </w:r>
      <w:r w:rsidR="00E374FB">
        <w:rPr>
          <w:rFonts w:ascii="Times New Roman" w:hAnsi="Times New Roman" w:cs="Times New Roman"/>
          <w:sz w:val="24"/>
          <w:szCs w:val="24"/>
        </w:rPr>
        <w:t>u kohta</w:t>
      </w:r>
      <w:r w:rsidRPr="00444B1D">
        <w:rPr>
          <w:rFonts w:ascii="Times New Roman" w:hAnsi="Times New Roman" w:cs="Times New Roman"/>
          <w:sz w:val="24"/>
          <w:szCs w:val="24"/>
        </w:rPr>
        <w:t>;</w:t>
      </w:r>
    </w:p>
    <w:p w14:paraId="4C3D164F" w14:textId="5E71C135" w:rsidR="00713ACE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>3) andmed lapse elutingimuste ning majandusliku ja sotsiaalse toimetuleku kohta;</w:t>
      </w:r>
      <w:r w:rsidR="005571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3BEC1" w14:textId="1DF34E62" w:rsidR="00444B1D" w:rsidRP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 xml:space="preserve">4) </w:t>
      </w:r>
      <w:r w:rsidR="00CC4010">
        <w:rPr>
          <w:rFonts w:ascii="Times New Roman" w:hAnsi="Times New Roman" w:cs="Times New Roman"/>
          <w:sz w:val="24"/>
          <w:szCs w:val="24"/>
        </w:rPr>
        <w:t>t</w:t>
      </w:r>
      <w:r w:rsidR="00CC4010" w:rsidRPr="00632B1B">
        <w:rPr>
          <w:rFonts w:ascii="Times New Roman" w:hAnsi="Times New Roman" w:cs="Times New Roman"/>
          <w:sz w:val="24"/>
          <w:szCs w:val="24"/>
        </w:rPr>
        <w:t>ervis</w:t>
      </w:r>
      <w:r w:rsidR="00CC4010">
        <w:rPr>
          <w:rFonts w:ascii="Times New Roman" w:hAnsi="Times New Roman" w:cs="Times New Roman"/>
          <w:sz w:val="24"/>
          <w:szCs w:val="24"/>
        </w:rPr>
        <w:t>eandmed</w:t>
      </w:r>
      <w:r w:rsidR="00CC4010" w:rsidRPr="00632B1B">
        <w:rPr>
          <w:rFonts w:ascii="Times New Roman" w:hAnsi="Times New Roman" w:cs="Times New Roman"/>
          <w:sz w:val="24"/>
          <w:szCs w:val="24"/>
        </w:rPr>
        <w:t>, mis annavad teavet lapse võimaliku abivajaduse</w:t>
      </w:r>
      <w:r w:rsidR="00CC4010">
        <w:rPr>
          <w:rFonts w:ascii="Times New Roman" w:hAnsi="Times New Roman" w:cs="Times New Roman"/>
          <w:sz w:val="24"/>
          <w:szCs w:val="24"/>
        </w:rPr>
        <w:t xml:space="preserve"> kohta</w:t>
      </w:r>
      <w:r w:rsidR="00CC4010" w:rsidRPr="00632B1B">
        <w:rPr>
          <w:rFonts w:ascii="Times New Roman" w:hAnsi="Times New Roman" w:cs="Times New Roman"/>
          <w:sz w:val="24"/>
          <w:szCs w:val="24"/>
        </w:rPr>
        <w:t xml:space="preserve">, </w:t>
      </w:r>
      <w:r w:rsidR="00CC4010">
        <w:rPr>
          <w:rFonts w:ascii="Times New Roman" w:hAnsi="Times New Roman" w:cs="Times New Roman"/>
          <w:sz w:val="24"/>
          <w:szCs w:val="24"/>
        </w:rPr>
        <w:t xml:space="preserve">eelkõige </w:t>
      </w:r>
      <w:r w:rsidRPr="00444B1D">
        <w:rPr>
          <w:rFonts w:ascii="Times New Roman" w:hAnsi="Times New Roman" w:cs="Times New Roman"/>
          <w:sz w:val="24"/>
          <w:szCs w:val="24"/>
        </w:rPr>
        <w:t>lapse arengu, terviseseisundi</w:t>
      </w:r>
      <w:r w:rsidR="00713ACE">
        <w:rPr>
          <w:rFonts w:ascii="Times New Roman" w:hAnsi="Times New Roman" w:cs="Times New Roman"/>
          <w:sz w:val="24"/>
          <w:szCs w:val="24"/>
        </w:rPr>
        <w:t xml:space="preserve"> ja</w:t>
      </w:r>
      <w:r w:rsidRPr="00444B1D">
        <w:rPr>
          <w:rFonts w:ascii="Times New Roman" w:hAnsi="Times New Roman" w:cs="Times New Roman"/>
          <w:sz w:val="24"/>
          <w:szCs w:val="24"/>
        </w:rPr>
        <w:t xml:space="preserve"> -käitumise, trauma</w:t>
      </w:r>
      <w:del w:id="33" w:author="Mari Koik" w:date="2024-03-27T17:14:00Z">
        <w:r w:rsidRPr="00444B1D" w:rsidDel="00B012B6">
          <w:rPr>
            <w:rFonts w:ascii="Times New Roman" w:hAnsi="Times New Roman" w:cs="Times New Roman"/>
            <w:sz w:val="24"/>
            <w:szCs w:val="24"/>
          </w:rPr>
          <w:delText>de</w:delText>
        </w:r>
      </w:del>
      <w:r w:rsidRPr="00444B1D">
        <w:rPr>
          <w:rFonts w:ascii="Times New Roman" w:hAnsi="Times New Roman" w:cs="Times New Roman"/>
          <w:sz w:val="24"/>
          <w:szCs w:val="24"/>
        </w:rPr>
        <w:t xml:space="preserve"> ja vigastus</w:t>
      </w:r>
      <w:del w:id="34" w:author="Mari Koik" w:date="2024-03-27T17:14:00Z">
        <w:r w:rsidRPr="00444B1D" w:rsidDel="00B012B6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444B1D">
        <w:rPr>
          <w:rFonts w:ascii="Times New Roman" w:hAnsi="Times New Roman" w:cs="Times New Roman"/>
          <w:sz w:val="24"/>
          <w:szCs w:val="24"/>
        </w:rPr>
        <w:t>e, lapsele määratud ravi</w:t>
      </w:r>
      <w:r w:rsidR="00B0174E">
        <w:rPr>
          <w:rFonts w:ascii="Times New Roman" w:hAnsi="Times New Roman" w:cs="Times New Roman"/>
          <w:sz w:val="24"/>
          <w:szCs w:val="24"/>
        </w:rPr>
        <w:t xml:space="preserve"> </w:t>
      </w:r>
      <w:r w:rsidR="00F93408">
        <w:rPr>
          <w:rFonts w:ascii="Times New Roman" w:hAnsi="Times New Roman" w:cs="Times New Roman"/>
          <w:sz w:val="24"/>
          <w:szCs w:val="24"/>
        </w:rPr>
        <w:t>ja</w:t>
      </w:r>
      <w:r w:rsidRPr="00444B1D">
        <w:rPr>
          <w:rFonts w:ascii="Times New Roman" w:hAnsi="Times New Roman" w:cs="Times New Roman"/>
          <w:sz w:val="24"/>
          <w:szCs w:val="24"/>
        </w:rPr>
        <w:t xml:space="preserve"> selle järgimise ning ambulatoorse</w:t>
      </w:r>
      <w:del w:id="35" w:author="Mari Koik" w:date="2024-03-27T17:14:00Z">
        <w:r w:rsidRPr="00444B1D" w:rsidDel="00B012B6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Pr="00444B1D">
        <w:rPr>
          <w:rFonts w:ascii="Times New Roman" w:hAnsi="Times New Roman" w:cs="Times New Roman"/>
          <w:sz w:val="24"/>
          <w:szCs w:val="24"/>
        </w:rPr>
        <w:t>l vastuvõt</w:t>
      </w:r>
      <w:ins w:id="36" w:author="Mari Koik" w:date="2024-03-27T17:14:00Z">
        <w:r w:rsidR="00B012B6">
          <w:rPr>
            <w:rFonts w:ascii="Times New Roman" w:hAnsi="Times New Roman" w:cs="Times New Roman"/>
            <w:sz w:val="24"/>
            <w:szCs w:val="24"/>
          </w:rPr>
          <w:t>u</w:t>
        </w:r>
      </w:ins>
      <w:del w:id="37" w:author="Mari Koik" w:date="2024-03-27T17:14:00Z">
        <w:r w:rsidRPr="00444B1D" w:rsidDel="00B012B6">
          <w:rPr>
            <w:rFonts w:ascii="Times New Roman" w:hAnsi="Times New Roman" w:cs="Times New Roman"/>
            <w:sz w:val="24"/>
            <w:szCs w:val="24"/>
          </w:rPr>
          <w:delText>tude</w:delText>
        </w:r>
      </w:del>
      <w:r w:rsidRPr="00444B1D">
        <w:rPr>
          <w:rFonts w:ascii="Times New Roman" w:hAnsi="Times New Roman" w:cs="Times New Roman"/>
          <w:sz w:val="24"/>
          <w:szCs w:val="24"/>
        </w:rPr>
        <w:t xml:space="preserve">l käimise </w:t>
      </w:r>
      <w:r w:rsidR="00CC4010">
        <w:rPr>
          <w:rFonts w:ascii="Times New Roman" w:hAnsi="Times New Roman" w:cs="Times New Roman"/>
          <w:sz w:val="24"/>
          <w:szCs w:val="24"/>
        </w:rPr>
        <w:t>andmed</w:t>
      </w:r>
      <w:r w:rsidRPr="00444B1D">
        <w:rPr>
          <w:rFonts w:ascii="Times New Roman" w:hAnsi="Times New Roman" w:cs="Times New Roman"/>
          <w:sz w:val="24"/>
          <w:szCs w:val="24"/>
        </w:rPr>
        <w:t>;</w:t>
      </w:r>
      <w:r w:rsidR="000E74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9CECD" w14:textId="619A4C61" w:rsidR="00444B1D" w:rsidRP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>5) andmed lapsele osutatava</w:t>
      </w:r>
      <w:del w:id="38" w:author="Mari Koik" w:date="2024-03-27T17:18:00Z">
        <w:r w:rsidRPr="00444B1D" w:rsidDel="00D2765E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Pr="00444B1D">
        <w:rPr>
          <w:rFonts w:ascii="Times New Roman" w:hAnsi="Times New Roman" w:cs="Times New Roman"/>
          <w:sz w:val="24"/>
          <w:szCs w:val="24"/>
        </w:rPr>
        <w:t xml:space="preserve"> sotsiaal-, tervishoiu- ja ohvriabiteenus</w:t>
      </w:r>
      <w:del w:id="39" w:author="Mari Koik" w:date="2024-03-27T17:18:00Z">
        <w:r w:rsidRPr="00444B1D" w:rsidDel="00D2765E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444B1D">
        <w:rPr>
          <w:rFonts w:ascii="Times New Roman" w:hAnsi="Times New Roman" w:cs="Times New Roman"/>
          <w:sz w:val="24"/>
          <w:szCs w:val="24"/>
        </w:rPr>
        <w:t xml:space="preserve">e kohta koos teenuse liigi, kestuse ja teenuseosutaja </w:t>
      </w:r>
      <w:commentRangeStart w:id="40"/>
      <w:del w:id="41" w:author="Mari Koik" w:date="2024-03-27T17:16:00Z">
        <w:r w:rsidRPr="007E0B66" w:rsidDel="00B012B6">
          <w:rPr>
            <w:rFonts w:ascii="Times New Roman" w:hAnsi="Times New Roman" w:cs="Times New Roman"/>
            <w:sz w:val="24"/>
            <w:szCs w:val="24"/>
          </w:rPr>
          <w:delText>isiku</w:delText>
        </w:r>
      </w:del>
      <w:ins w:id="42" w:author="Mari Koik" w:date="2024-03-27T17:15:00Z">
        <w:r w:rsidR="00B012B6" w:rsidRPr="007E0B66">
          <w:rPr>
            <w:rFonts w:ascii="Times New Roman" w:hAnsi="Times New Roman" w:cs="Times New Roman"/>
            <w:sz w:val="24"/>
            <w:szCs w:val="24"/>
          </w:rPr>
          <w:t>nime</w:t>
        </w:r>
      </w:ins>
      <w:r w:rsidRPr="007E0B66">
        <w:rPr>
          <w:rFonts w:ascii="Times New Roman" w:hAnsi="Times New Roman" w:cs="Times New Roman"/>
          <w:sz w:val="24"/>
          <w:szCs w:val="24"/>
        </w:rPr>
        <w:t>ga</w:t>
      </w:r>
      <w:commentRangeEnd w:id="40"/>
      <w:r w:rsidR="007E0B66">
        <w:rPr>
          <w:rStyle w:val="Kommentaariviide"/>
        </w:rPr>
        <w:commentReference w:id="40"/>
      </w:r>
      <w:r w:rsidRPr="00444B1D">
        <w:rPr>
          <w:rFonts w:ascii="Times New Roman" w:hAnsi="Times New Roman" w:cs="Times New Roman"/>
          <w:sz w:val="24"/>
          <w:szCs w:val="24"/>
        </w:rPr>
        <w:t>;</w:t>
      </w:r>
    </w:p>
    <w:p w14:paraId="118F5C67" w14:textId="761194AD" w:rsidR="00444B1D" w:rsidRP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lastRenderedPageBreak/>
        <w:t xml:space="preserve">6) andmed hariduse omandamise, õpikeskkonnas toimetuleku, </w:t>
      </w:r>
      <w:del w:id="43" w:author="Mari Koik" w:date="2024-03-27T17:16:00Z">
        <w:r w:rsidRPr="00444B1D" w:rsidDel="00B012B6">
          <w:rPr>
            <w:rFonts w:ascii="Times New Roman" w:hAnsi="Times New Roman" w:cs="Times New Roman"/>
            <w:sz w:val="24"/>
            <w:szCs w:val="24"/>
          </w:rPr>
          <w:delText xml:space="preserve">hariduslike </w:delText>
        </w:r>
      </w:del>
      <w:ins w:id="44" w:author="Mari Koik" w:date="2024-03-27T17:16:00Z">
        <w:r w:rsidR="00B012B6" w:rsidRPr="00444B1D">
          <w:rPr>
            <w:rFonts w:ascii="Times New Roman" w:hAnsi="Times New Roman" w:cs="Times New Roman"/>
            <w:sz w:val="24"/>
            <w:szCs w:val="24"/>
          </w:rPr>
          <w:t>hariduslik</w:t>
        </w:r>
        <w:r w:rsidR="00B012B6">
          <w:rPr>
            <w:rFonts w:ascii="Times New Roman" w:hAnsi="Times New Roman" w:cs="Times New Roman"/>
            <w:sz w:val="24"/>
            <w:szCs w:val="24"/>
          </w:rPr>
          <w:t>u</w:t>
        </w:r>
        <w:r w:rsidR="00B012B6" w:rsidRPr="00444B1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444B1D">
        <w:rPr>
          <w:rFonts w:ascii="Times New Roman" w:hAnsi="Times New Roman" w:cs="Times New Roman"/>
          <w:sz w:val="24"/>
          <w:szCs w:val="24"/>
        </w:rPr>
        <w:t>erivajadus</w:t>
      </w:r>
      <w:del w:id="45" w:author="Mari Koik" w:date="2024-03-27T17:16:00Z">
        <w:r w:rsidRPr="00444B1D" w:rsidDel="00B012B6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444B1D">
        <w:rPr>
          <w:rFonts w:ascii="Times New Roman" w:hAnsi="Times New Roman" w:cs="Times New Roman"/>
          <w:sz w:val="24"/>
          <w:szCs w:val="24"/>
        </w:rPr>
        <w:t xml:space="preserve">e </w:t>
      </w:r>
      <w:r w:rsidR="00713ACE">
        <w:rPr>
          <w:rFonts w:ascii="Times New Roman" w:hAnsi="Times New Roman" w:cs="Times New Roman"/>
          <w:sz w:val="24"/>
          <w:szCs w:val="24"/>
        </w:rPr>
        <w:t>ja</w:t>
      </w:r>
      <w:r w:rsidRPr="00444B1D">
        <w:rPr>
          <w:rFonts w:ascii="Times New Roman" w:hAnsi="Times New Roman" w:cs="Times New Roman"/>
          <w:sz w:val="24"/>
          <w:szCs w:val="24"/>
        </w:rPr>
        <w:t xml:space="preserve"> tugiteenus</w:t>
      </w:r>
      <w:del w:id="46" w:author="Mari Koik" w:date="2024-03-27T17:16:00Z">
        <w:r w:rsidRPr="00444B1D" w:rsidDel="00B012B6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444B1D">
        <w:rPr>
          <w:rFonts w:ascii="Times New Roman" w:hAnsi="Times New Roman" w:cs="Times New Roman"/>
          <w:sz w:val="24"/>
          <w:szCs w:val="24"/>
        </w:rPr>
        <w:t>e saamise kohta;</w:t>
      </w:r>
    </w:p>
    <w:p w14:paraId="43D88B4C" w14:textId="22999C33" w:rsidR="00444B1D" w:rsidRP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>7) huvihariduses ja -tegevuses osalemise andmed;</w:t>
      </w:r>
    </w:p>
    <w:p w14:paraId="15120B09" w14:textId="77777777" w:rsidR="00444B1D" w:rsidRP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 xml:space="preserve">8) puude raskusaste, liik, kestus ja funktsiooni kõrvalekalle; </w:t>
      </w:r>
    </w:p>
    <w:p w14:paraId="703E1496" w14:textId="77777777" w:rsid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>9) andmed töövõime ja tööga hõivatuse kohta;</w:t>
      </w:r>
    </w:p>
    <w:p w14:paraId="2FC6A2E1" w14:textId="29F6FA03" w:rsidR="00680DCF" w:rsidRPr="00444B1D" w:rsidRDefault="00680DC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andmed lapse ennast või teisi kahjustava käitumise kohta;</w:t>
      </w:r>
    </w:p>
    <w:p w14:paraId="18A8A0CD" w14:textId="6759C597" w:rsidR="00444B1D" w:rsidRP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>1</w:t>
      </w:r>
      <w:r w:rsidR="00357EF4">
        <w:rPr>
          <w:rFonts w:ascii="Times New Roman" w:hAnsi="Times New Roman" w:cs="Times New Roman"/>
          <w:sz w:val="24"/>
          <w:szCs w:val="24"/>
        </w:rPr>
        <w:t>1</w:t>
      </w:r>
      <w:r w:rsidRPr="00444B1D">
        <w:rPr>
          <w:rFonts w:ascii="Times New Roman" w:hAnsi="Times New Roman" w:cs="Times New Roman"/>
          <w:sz w:val="24"/>
          <w:szCs w:val="24"/>
        </w:rPr>
        <w:t>) karistusregistrisse kantud karistusandmed;</w:t>
      </w:r>
    </w:p>
    <w:p w14:paraId="182D97F1" w14:textId="274C2134" w:rsidR="00444B1D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>1</w:t>
      </w:r>
      <w:r w:rsidR="00357EF4">
        <w:rPr>
          <w:rFonts w:ascii="Times New Roman" w:hAnsi="Times New Roman" w:cs="Times New Roman"/>
          <w:sz w:val="24"/>
          <w:szCs w:val="24"/>
        </w:rPr>
        <w:t>2</w:t>
      </w:r>
      <w:r w:rsidRPr="00444B1D">
        <w:rPr>
          <w:rFonts w:ascii="Times New Roman" w:hAnsi="Times New Roman" w:cs="Times New Roman"/>
          <w:sz w:val="24"/>
          <w:szCs w:val="24"/>
        </w:rPr>
        <w:t>) lapse suhtes käimas oleva kriminaal- ja väärteomenetluse andmed koos selle esemeks oleva süüteo liigi ja toimepanemise asjaoludega ning lapse suhtes kohaldatud tõkendi, karistuse, mõjutusvahendi ja kriminaalhoolduse andmed;</w:t>
      </w:r>
    </w:p>
    <w:p w14:paraId="4D79788F" w14:textId="42F46EBF" w:rsidR="00BB22C2" w:rsidRPr="00516E30" w:rsidRDefault="00BB22C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DB8">
        <w:rPr>
          <w:rFonts w:ascii="Times New Roman" w:hAnsi="Times New Roman" w:cs="Times New Roman"/>
          <w:sz w:val="24"/>
          <w:szCs w:val="24"/>
        </w:rPr>
        <w:t>1</w:t>
      </w:r>
      <w:r w:rsidR="00357EF4">
        <w:rPr>
          <w:rFonts w:ascii="Times New Roman" w:hAnsi="Times New Roman" w:cs="Times New Roman"/>
          <w:sz w:val="24"/>
          <w:szCs w:val="24"/>
        </w:rPr>
        <w:t>3</w:t>
      </w:r>
      <w:r w:rsidRPr="00E52DB8">
        <w:rPr>
          <w:rFonts w:ascii="Times New Roman" w:hAnsi="Times New Roman" w:cs="Times New Roman"/>
          <w:sz w:val="24"/>
          <w:szCs w:val="24"/>
        </w:rPr>
        <w:t xml:space="preserve">) </w:t>
      </w:r>
      <w:r w:rsidR="0037232A">
        <w:rPr>
          <w:rFonts w:ascii="Times New Roman" w:hAnsi="Times New Roman" w:cs="Times New Roman"/>
          <w:sz w:val="24"/>
          <w:szCs w:val="24"/>
        </w:rPr>
        <w:t xml:space="preserve">andmed </w:t>
      </w:r>
      <w:r w:rsidRPr="00E52DB8">
        <w:rPr>
          <w:rFonts w:ascii="Times New Roman" w:hAnsi="Times New Roman" w:cs="Times New Roman"/>
          <w:sz w:val="24"/>
          <w:szCs w:val="24"/>
        </w:rPr>
        <w:t>lapse</w:t>
      </w:r>
      <w:r w:rsidR="007001A8">
        <w:rPr>
          <w:rFonts w:ascii="Times New Roman" w:hAnsi="Times New Roman" w:cs="Times New Roman"/>
          <w:sz w:val="24"/>
          <w:szCs w:val="24"/>
        </w:rPr>
        <w:t xml:space="preserve"> suhtes toime pandud või lapse</w:t>
      </w:r>
      <w:r w:rsidRPr="00E52DB8">
        <w:rPr>
          <w:rFonts w:ascii="Times New Roman" w:hAnsi="Times New Roman" w:cs="Times New Roman"/>
          <w:sz w:val="24"/>
          <w:szCs w:val="24"/>
        </w:rPr>
        <w:t xml:space="preserve">ga seotud vägivallajuhtumi </w:t>
      </w:r>
      <w:r w:rsidR="0037232A">
        <w:rPr>
          <w:rFonts w:ascii="Times New Roman" w:hAnsi="Times New Roman" w:cs="Times New Roman"/>
          <w:sz w:val="24"/>
          <w:szCs w:val="24"/>
        </w:rPr>
        <w:t xml:space="preserve">kohta </w:t>
      </w:r>
      <w:r>
        <w:rPr>
          <w:rFonts w:ascii="Times New Roman" w:hAnsi="Times New Roman" w:cs="Times New Roman"/>
          <w:sz w:val="24"/>
          <w:szCs w:val="24"/>
        </w:rPr>
        <w:t>koos vägivalla liigi, toimepanemise aja ja asjaolude</w:t>
      </w:r>
      <w:r w:rsidR="00E955CC">
        <w:rPr>
          <w:rFonts w:ascii="Times New Roman" w:hAnsi="Times New Roman" w:cs="Times New Roman"/>
          <w:sz w:val="24"/>
          <w:szCs w:val="24"/>
        </w:rPr>
        <w:t>ga</w:t>
      </w:r>
      <w:r>
        <w:rPr>
          <w:rFonts w:ascii="Times New Roman" w:hAnsi="Times New Roman" w:cs="Times New Roman"/>
          <w:sz w:val="24"/>
          <w:szCs w:val="24"/>
        </w:rPr>
        <w:t xml:space="preserve"> ning lapse osalemise viisiga, samuti </w:t>
      </w:r>
      <w:r w:rsidR="00E955CC">
        <w:rPr>
          <w:rFonts w:ascii="Times New Roman" w:hAnsi="Times New Roman" w:cs="Times New Roman"/>
          <w:sz w:val="24"/>
          <w:szCs w:val="24"/>
        </w:rPr>
        <w:t xml:space="preserve">andmed </w:t>
      </w:r>
      <w:r>
        <w:rPr>
          <w:rFonts w:ascii="Times New Roman" w:hAnsi="Times New Roman" w:cs="Times New Roman"/>
          <w:sz w:val="24"/>
          <w:szCs w:val="24"/>
        </w:rPr>
        <w:t xml:space="preserve">juhtumi </w:t>
      </w:r>
      <w:r w:rsidR="00516E30" w:rsidRPr="00516E30">
        <w:rPr>
          <w:rFonts w:ascii="Times New Roman" w:hAnsi="Times New Roman" w:cs="Times New Roman"/>
          <w:sz w:val="24"/>
          <w:szCs w:val="24"/>
        </w:rPr>
        <w:t>uurimiseks</w:t>
      </w:r>
      <w:r w:rsidRPr="00516E30">
        <w:rPr>
          <w:rFonts w:ascii="Times New Roman" w:hAnsi="Times New Roman" w:cs="Times New Roman"/>
          <w:sz w:val="24"/>
          <w:szCs w:val="24"/>
        </w:rPr>
        <w:t xml:space="preserve"> kriminaalmenetluse alustamise </w:t>
      </w:r>
      <w:ins w:id="47" w:author="Mari Koik" w:date="2024-04-02T15:30:00Z">
        <w:r w:rsidR="007E0B66">
          <w:rPr>
            <w:rFonts w:ascii="Times New Roman" w:hAnsi="Times New Roman" w:cs="Times New Roman"/>
            <w:sz w:val="24"/>
            <w:szCs w:val="24"/>
          </w:rPr>
          <w:t xml:space="preserve">kohta </w:t>
        </w:r>
      </w:ins>
      <w:r w:rsidRPr="00516E30">
        <w:rPr>
          <w:rFonts w:ascii="Times New Roman" w:hAnsi="Times New Roman" w:cs="Times New Roman"/>
          <w:sz w:val="24"/>
          <w:szCs w:val="24"/>
        </w:rPr>
        <w:t>ja lapse menetlusseisund</w:t>
      </w:r>
      <w:del w:id="48" w:author="Mari Koik" w:date="2024-04-02T15:30:00Z">
        <w:r w:rsidRPr="00516E30" w:rsidDel="007E0B66">
          <w:rPr>
            <w:rFonts w:ascii="Times New Roman" w:hAnsi="Times New Roman" w:cs="Times New Roman"/>
            <w:sz w:val="24"/>
            <w:szCs w:val="24"/>
          </w:rPr>
          <w:delText>i kohta</w:delText>
        </w:r>
      </w:del>
      <w:r w:rsidRPr="00516E30">
        <w:rPr>
          <w:rFonts w:ascii="Times New Roman" w:hAnsi="Times New Roman" w:cs="Times New Roman"/>
          <w:sz w:val="24"/>
          <w:szCs w:val="24"/>
        </w:rPr>
        <w:t>;</w:t>
      </w:r>
    </w:p>
    <w:p w14:paraId="2FA77B17" w14:textId="5647F778" w:rsidR="00444B1D" w:rsidRPr="003E53DC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E30">
        <w:rPr>
          <w:rFonts w:ascii="Times New Roman" w:hAnsi="Times New Roman" w:cs="Times New Roman"/>
          <w:sz w:val="24"/>
          <w:szCs w:val="24"/>
        </w:rPr>
        <w:t>1</w:t>
      </w:r>
      <w:r w:rsidR="00357EF4">
        <w:rPr>
          <w:rFonts w:ascii="Times New Roman" w:hAnsi="Times New Roman" w:cs="Times New Roman"/>
          <w:sz w:val="24"/>
          <w:szCs w:val="24"/>
        </w:rPr>
        <w:t>4</w:t>
      </w:r>
      <w:r w:rsidRPr="00516E30">
        <w:rPr>
          <w:rFonts w:ascii="Times New Roman" w:hAnsi="Times New Roman" w:cs="Times New Roman"/>
          <w:sz w:val="24"/>
          <w:szCs w:val="24"/>
        </w:rPr>
        <w:t>) andmed lapse kinnipidamise</w:t>
      </w:r>
      <w:r w:rsidRPr="00444B1D">
        <w:rPr>
          <w:rFonts w:ascii="Times New Roman" w:hAnsi="Times New Roman" w:cs="Times New Roman"/>
          <w:sz w:val="24"/>
          <w:szCs w:val="24"/>
        </w:rPr>
        <w:t xml:space="preserve"> </w:t>
      </w:r>
      <w:r w:rsidR="004C1E73">
        <w:rPr>
          <w:rFonts w:ascii="Times New Roman" w:hAnsi="Times New Roman" w:cs="Times New Roman"/>
          <w:sz w:val="24"/>
          <w:szCs w:val="24"/>
        </w:rPr>
        <w:t>ja</w:t>
      </w:r>
      <w:r w:rsidRPr="00444B1D">
        <w:rPr>
          <w:rFonts w:ascii="Times New Roman" w:hAnsi="Times New Roman" w:cs="Times New Roman"/>
          <w:sz w:val="24"/>
          <w:szCs w:val="24"/>
        </w:rPr>
        <w:t xml:space="preserve"> hädaohus oleva lapse ohututesse tingimustesse toimetamise kohta </w:t>
      </w:r>
      <w:r w:rsidR="00431FAC" w:rsidRPr="00444B1D">
        <w:rPr>
          <w:rFonts w:ascii="Times New Roman" w:hAnsi="Times New Roman" w:cs="Times New Roman"/>
          <w:sz w:val="24"/>
          <w:szCs w:val="24"/>
        </w:rPr>
        <w:t xml:space="preserve">seaduses sätestatud korrakaitseorgani poolt </w:t>
      </w:r>
      <w:r w:rsidRPr="00444B1D">
        <w:rPr>
          <w:rFonts w:ascii="Times New Roman" w:hAnsi="Times New Roman" w:cs="Times New Roman"/>
          <w:sz w:val="24"/>
          <w:szCs w:val="24"/>
        </w:rPr>
        <w:t xml:space="preserve">koos </w:t>
      </w:r>
      <w:r w:rsidR="00431FAC">
        <w:rPr>
          <w:rFonts w:ascii="Times New Roman" w:hAnsi="Times New Roman" w:cs="Times New Roman"/>
          <w:sz w:val="24"/>
          <w:szCs w:val="24"/>
        </w:rPr>
        <w:t>korrakaitseseaduse</w:t>
      </w:r>
      <w:r w:rsidR="004C1E73">
        <w:rPr>
          <w:rFonts w:ascii="Times New Roman" w:hAnsi="Times New Roman" w:cs="Times New Roman"/>
          <w:sz w:val="24"/>
          <w:szCs w:val="24"/>
        </w:rPr>
        <w:t xml:space="preserve"> § 46 lõike 6</w:t>
      </w:r>
      <w:r w:rsidR="00431FAC">
        <w:rPr>
          <w:rFonts w:ascii="Times New Roman" w:hAnsi="Times New Roman" w:cs="Times New Roman"/>
          <w:sz w:val="24"/>
          <w:szCs w:val="24"/>
        </w:rPr>
        <w:t xml:space="preserve"> </w:t>
      </w:r>
      <w:r w:rsidR="004C1E73">
        <w:rPr>
          <w:rFonts w:ascii="Times New Roman" w:hAnsi="Times New Roman" w:cs="Times New Roman"/>
          <w:sz w:val="24"/>
          <w:szCs w:val="24"/>
        </w:rPr>
        <w:t>kohaselt dokumenteeritud andmetega</w:t>
      </w:r>
      <w:r w:rsidR="00884A9F">
        <w:rPr>
          <w:rFonts w:ascii="Times New Roman" w:hAnsi="Times New Roman" w:cs="Times New Roman"/>
          <w:sz w:val="24"/>
          <w:szCs w:val="24"/>
        </w:rPr>
        <w:t>.</w:t>
      </w:r>
      <w:r w:rsidR="00142B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346115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9B3C9" w14:textId="0456C47E" w:rsidR="00444B1D" w:rsidRPr="00887197" w:rsidRDefault="00444B1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197">
        <w:rPr>
          <w:rFonts w:ascii="Times New Roman" w:hAnsi="Times New Roman" w:cs="Times New Roman"/>
          <w:sz w:val="24"/>
          <w:szCs w:val="24"/>
        </w:rPr>
        <w:t>(</w:t>
      </w:r>
      <w:r w:rsidR="00577525">
        <w:rPr>
          <w:rFonts w:ascii="Times New Roman" w:hAnsi="Times New Roman" w:cs="Times New Roman"/>
          <w:sz w:val="24"/>
          <w:szCs w:val="24"/>
        </w:rPr>
        <w:t>4</w:t>
      </w:r>
      <w:r w:rsidRPr="00887197">
        <w:rPr>
          <w:rFonts w:ascii="Times New Roman" w:hAnsi="Times New Roman" w:cs="Times New Roman"/>
          <w:sz w:val="24"/>
          <w:szCs w:val="24"/>
        </w:rPr>
        <w:t xml:space="preserve">) </w:t>
      </w:r>
      <w:r w:rsidR="00A83B2B">
        <w:rPr>
          <w:rFonts w:ascii="Times New Roman" w:hAnsi="Times New Roman" w:cs="Times New Roman"/>
          <w:sz w:val="24"/>
          <w:szCs w:val="24"/>
        </w:rPr>
        <w:t>Käesoleva paragrahvi lõike 1 alusel töödeldavad l</w:t>
      </w:r>
      <w:r w:rsidRPr="00887197">
        <w:rPr>
          <w:rFonts w:ascii="Times New Roman" w:hAnsi="Times New Roman" w:cs="Times New Roman"/>
          <w:sz w:val="24"/>
          <w:szCs w:val="24"/>
        </w:rPr>
        <w:t>apsevanema ja last kasvatava isiku isikuandmed on:</w:t>
      </w:r>
    </w:p>
    <w:p w14:paraId="4238578E" w14:textId="31F79C8C" w:rsidR="0070574F" w:rsidRPr="00444B1D" w:rsidRDefault="0070574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 xml:space="preserve">1) üldandmed; </w:t>
      </w:r>
    </w:p>
    <w:p w14:paraId="0683C14D" w14:textId="53A8BC4A" w:rsidR="00B17A2A" w:rsidRDefault="0070574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andmed </w:t>
      </w:r>
      <w:proofErr w:type="spellStart"/>
      <w:r>
        <w:rPr>
          <w:rFonts w:ascii="Times New Roman" w:hAnsi="Times New Roman" w:cs="Times New Roman"/>
          <w:sz w:val="24"/>
          <w:szCs w:val="24"/>
        </w:rPr>
        <w:t>vanemluse</w:t>
      </w:r>
      <w:proofErr w:type="spellEnd"/>
      <w:r w:rsidR="00CC4010">
        <w:rPr>
          <w:rFonts w:ascii="Times New Roman" w:hAnsi="Times New Roman" w:cs="Times New Roman"/>
          <w:sz w:val="24"/>
          <w:szCs w:val="24"/>
        </w:rPr>
        <w:t>, hooldusõiguse</w:t>
      </w:r>
      <w:r>
        <w:rPr>
          <w:rFonts w:ascii="Times New Roman" w:hAnsi="Times New Roman" w:cs="Times New Roman"/>
          <w:sz w:val="24"/>
          <w:szCs w:val="24"/>
        </w:rPr>
        <w:t xml:space="preserve"> ja eestkoste kohta</w:t>
      </w:r>
      <w:r w:rsidRPr="00444B1D">
        <w:rPr>
          <w:rFonts w:ascii="Times New Roman" w:hAnsi="Times New Roman" w:cs="Times New Roman"/>
          <w:sz w:val="24"/>
          <w:szCs w:val="24"/>
        </w:rPr>
        <w:t>;</w:t>
      </w:r>
    </w:p>
    <w:p w14:paraId="67D84966" w14:textId="77777777" w:rsidR="00115CD0" w:rsidRDefault="00115CD0" w:rsidP="0011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01A51">
        <w:rPr>
          <w:rFonts w:ascii="Times New Roman" w:hAnsi="Times New Roman" w:cs="Times New Roman"/>
          <w:sz w:val="24"/>
          <w:szCs w:val="24"/>
        </w:rPr>
        <w:t>andmed majandusliku ja sotsiaalse toimetuleku kohta;</w:t>
      </w:r>
    </w:p>
    <w:p w14:paraId="6F84CE1B" w14:textId="77777777" w:rsidR="00115CD0" w:rsidRPr="00444B1D" w:rsidRDefault="00115CD0" w:rsidP="0011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vanemlike oskuste hindamiseks vajalikud andmed;</w:t>
      </w:r>
    </w:p>
    <w:p w14:paraId="22FC0F26" w14:textId="49AB4B79" w:rsidR="00D00E2F" w:rsidRDefault="00AC40CC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6746">
        <w:rPr>
          <w:rFonts w:ascii="Times New Roman" w:hAnsi="Times New Roman" w:cs="Times New Roman"/>
          <w:sz w:val="24"/>
          <w:szCs w:val="24"/>
        </w:rPr>
        <w:t xml:space="preserve">) </w:t>
      </w:r>
      <w:r w:rsidR="00D00E2F">
        <w:rPr>
          <w:rFonts w:ascii="Times New Roman" w:hAnsi="Times New Roman" w:cs="Times New Roman"/>
          <w:sz w:val="24"/>
          <w:szCs w:val="24"/>
        </w:rPr>
        <w:t>sotsiaal- või tervishoiutöötaja tehtud koduvisiidil kogutud andmed lapsevanema seisundi, toimetuleku ja toetusvajaduse kohta;</w:t>
      </w:r>
    </w:p>
    <w:p w14:paraId="737EEEC3" w14:textId="152706FB" w:rsidR="00716B2A" w:rsidRDefault="00AC40CC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0574F" w:rsidRPr="00444B1D">
        <w:rPr>
          <w:rFonts w:ascii="Times New Roman" w:hAnsi="Times New Roman" w:cs="Times New Roman"/>
          <w:sz w:val="24"/>
          <w:szCs w:val="24"/>
        </w:rPr>
        <w:t xml:space="preserve">) </w:t>
      </w:r>
      <w:r w:rsidR="00CC4010">
        <w:rPr>
          <w:rFonts w:ascii="Times New Roman" w:hAnsi="Times New Roman" w:cs="Times New Roman"/>
          <w:sz w:val="24"/>
          <w:szCs w:val="24"/>
        </w:rPr>
        <w:t>t</w:t>
      </w:r>
      <w:r w:rsidR="00CC4010" w:rsidRPr="00632B1B">
        <w:rPr>
          <w:rFonts w:ascii="Times New Roman" w:hAnsi="Times New Roman" w:cs="Times New Roman"/>
          <w:sz w:val="24"/>
          <w:szCs w:val="24"/>
        </w:rPr>
        <w:t>ervis</w:t>
      </w:r>
      <w:r w:rsidR="00CC4010">
        <w:rPr>
          <w:rFonts w:ascii="Times New Roman" w:hAnsi="Times New Roman" w:cs="Times New Roman"/>
          <w:sz w:val="24"/>
          <w:szCs w:val="24"/>
        </w:rPr>
        <w:t>eandmed</w:t>
      </w:r>
      <w:r w:rsidR="00CC4010" w:rsidRPr="00632B1B">
        <w:rPr>
          <w:rFonts w:ascii="Times New Roman" w:hAnsi="Times New Roman" w:cs="Times New Roman"/>
          <w:sz w:val="24"/>
          <w:szCs w:val="24"/>
        </w:rPr>
        <w:t xml:space="preserve">, </w:t>
      </w:r>
      <w:r w:rsidR="00CC4010">
        <w:rPr>
          <w:rFonts w:ascii="Times New Roman" w:hAnsi="Times New Roman" w:cs="Times New Roman"/>
          <w:sz w:val="24"/>
          <w:szCs w:val="24"/>
        </w:rPr>
        <w:t>mis annavad teavet lapse heaolu</w:t>
      </w:r>
      <w:r w:rsidR="00CC4010" w:rsidRPr="00632B1B">
        <w:rPr>
          <w:rFonts w:ascii="Times New Roman" w:hAnsi="Times New Roman" w:cs="Times New Roman"/>
          <w:sz w:val="24"/>
          <w:szCs w:val="24"/>
        </w:rPr>
        <w:t xml:space="preserve"> </w:t>
      </w:r>
      <w:r w:rsidR="00CC4010">
        <w:rPr>
          <w:rFonts w:ascii="Times New Roman" w:hAnsi="Times New Roman" w:cs="Times New Roman"/>
          <w:sz w:val="24"/>
          <w:szCs w:val="24"/>
        </w:rPr>
        <w:t xml:space="preserve">ohustamise ja isiku vanemliku suutlikkuse kohta, eelkõige isiku </w:t>
      </w:r>
      <w:r w:rsidR="0070574F" w:rsidRPr="00444B1D">
        <w:rPr>
          <w:rFonts w:ascii="Times New Roman" w:hAnsi="Times New Roman" w:cs="Times New Roman"/>
          <w:sz w:val="24"/>
          <w:szCs w:val="24"/>
        </w:rPr>
        <w:t>terviseseisundi</w:t>
      </w:r>
      <w:r w:rsidR="00713ACE">
        <w:rPr>
          <w:rFonts w:ascii="Times New Roman" w:hAnsi="Times New Roman" w:cs="Times New Roman"/>
          <w:sz w:val="24"/>
          <w:szCs w:val="24"/>
        </w:rPr>
        <w:t xml:space="preserve"> ja</w:t>
      </w:r>
      <w:r w:rsidR="0070574F" w:rsidRPr="00444B1D">
        <w:rPr>
          <w:rFonts w:ascii="Times New Roman" w:hAnsi="Times New Roman" w:cs="Times New Roman"/>
          <w:sz w:val="24"/>
          <w:szCs w:val="24"/>
        </w:rPr>
        <w:t xml:space="preserve"> -käitumise, </w:t>
      </w:r>
      <w:r w:rsidR="00646439">
        <w:rPr>
          <w:rFonts w:ascii="Times New Roman" w:hAnsi="Times New Roman" w:cs="Times New Roman"/>
          <w:sz w:val="24"/>
          <w:szCs w:val="24"/>
        </w:rPr>
        <w:t xml:space="preserve">raseduse, </w:t>
      </w:r>
      <w:r w:rsidR="00147FBD">
        <w:rPr>
          <w:rFonts w:ascii="Times New Roman" w:hAnsi="Times New Roman" w:cs="Times New Roman"/>
          <w:sz w:val="24"/>
          <w:szCs w:val="24"/>
        </w:rPr>
        <w:t>trauma</w:t>
      </w:r>
      <w:del w:id="49" w:author="Mari Koik" w:date="2024-03-27T17:17:00Z">
        <w:r w:rsidR="00147FBD" w:rsidDel="00D2765E">
          <w:rPr>
            <w:rFonts w:ascii="Times New Roman" w:hAnsi="Times New Roman" w:cs="Times New Roman"/>
            <w:sz w:val="24"/>
            <w:szCs w:val="24"/>
          </w:rPr>
          <w:delText>de</w:delText>
        </w:r>
      </w:del>
      <w:r w:rsidR="00147FBD">
        <w:rPr>
          <w:rFonts w:ascii="Times New Roman" w:hAnsi="Times New Roman" w:cs="Times New Roman"/>
          <w:sz w:val="24"/>
          <w:szCs w:val="24"/>
        </w:rPr>
        <w:t xml:space="preserve"> ja vigastus</w:t>
      </w:r>
      <w:del w:id="50" w:author="Mari Koik" w:date="2024-03-27T17:18:00Z">
        <w:r w:rsidR="00147FBD" w:rsidDel="00D2765E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="00147FBD">
        <w:rPr>
          <w:rFonts w:ascii="Times New Roman" w:hAnsi="Times New Roman" w:cs="Times New Roman"/>
          <w:sz w:val="24"/>
          <w:szCs w:val="24"/>
        </w:rPr>
        <w:t>e,</w:t>
      </w:r>
      <w:r w:rsidR="00147FBD" w:rsidRPr="00444B1D">
        <w:rPr>
          <w:rFonts w:ascii="Times New Roman" w:hAnsi="Times New Roman" w:cs="Times New Roman"/>
          <w:sz w:val="24"/>
          <w:szCs w:val="24"/>
        </w:rPr>
        <w:t xml:space="preserve"> </w:t>
      </w:r>
      <w:r w:rsidR="00147FBD">
        <w:rPr>
          <w:rFonts w:ascii="Times New Roman" w:hAnsi="Times New Roman" w:cs="Times New Roman"/>
          <w:sz w:val="24"/>
          <w:szCs w:val="24"/>
        </w:rPr>
        <w:t xml:space="preserve">isikule määratud </w:t>
      </w:r>
      <w:r w:rsidR="0070574F" w:rsidRPr="00444B1D">
        <w:rPr>
          <w:rFonts w:ascii="Times New Roman" w:hAnsi="Times New Roman" w:cs="Times New Roman"/>
          <w:sz w:val="24"/>
          <w:szCs w:val="24"/>
        </w:rPr>
        <w:t>ravi ja selle järgimise</w:t>
      </w:r>
      <w:r w:rsidR="00147FBD">
        <w:rPr>
          <w:rFonts w:ascii="Times New Roman" w:hAnsi="Times New Roman" w:cs="Times New Roman"/>
          <w:sz w:val="24"/>
          <w:szCs w:val="24"/>
        </w:rPr>
        <w:t xml:space="preserve"> </w:t>
      </w:r>
      <w:r w:rsidR="00CC4010">
        <w:rPr>
          <w:rFonts w:ascii="Times New Roman" w:hAnsi="Times New Roman" w:cs="Times New Roman"/>
          <w:sz w:val="24"/>
          <w:szCs w:val="24"/>
        </w:rPr>
        <w:t>andmed</w:t>
      </w:r>
      <w:r w:rsidR="00716B2A">
        <w:rPr>
          <w:rFonts w:ascii="Times New Roman" w:hAnsi="Times New Roman" w:cs="Times New Roman"/>
          <w:sz w:val="24"/>
          <w:szCs w:val="24"/>
        </w:rPr>
        <w:t>;</w:t>
      </w:r>
    </w:p>
    <w:p w14:paraId="679AB389" w14:textId="7EC656F8" w:rsidR="00716B2A" w:rsidRPr="00444B1D" w:rsidRDefault="00AC40CC" w:rsidP="00F30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6B2A" w:rsidRPr="00444B1D">
        <w:rPr>
          <w:rFonts w:ascii="Times New Roman" w:hAnsi="Times New Roman" w:cs="Times New Roman"/>
          <w:sz w:val="24"/>
          <w:szCs w:val="24"/>
        </w:rPr>
        <w:t xml:space="preserve">) andmed </w:t>
      </w:r>
      <w:r w:rsidR="00716B2A">
        <w:rPr>
          <w:rFonts w:ascii="Times New Roman" w:hAnsi="Times New Roman" w:cs="Times New Roman"/>
          <w:sz w:val="24"/>
          <w:szCs w:val="24"/>
        </w:rPr>
        <w:t xml:space="preserve">isikule </w:t>
      </w:r>
      <w:r w:rsidR="00716B2A" w:rsidRPr="00444B1D">
        <w:rPr>
          <w:rFonts w:ascii="Times New Roman" w:hAnsi="Times New Roman" w:cs="Times New Roman"/>
          <w:sz w:val="24"/>
          <w:szCs w:val="24"/>
        </w:rPr>
        <w:t>osutatava</w:t>
      </w:r>
      <w:del w:id="51" w:author="Mari Koik" w:date="2024-03-27T17:18:00Z">
        <w:r w:rsidR="00716B2A" w:rsidRPr="00444B1D" w:rsidDel="00D2765E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="00716B2A" w:rsidRPr="00444B1D">
        <w:rPr>
          <w:rFonts w:ascii="Times New Roman" w:hAnsi="Times New Roman" w:cs="Times New Roman"/>
          <w:sz w:val="24"/>
          <w:szCs w:val="24"/>
        </w:rPr>
        <w:t xml:space="preserve"> </w:t>
      </w:r>
      <w:del w:id="52" w:author="Mari Koik" w:date="2024-04-02T15:33:00Z">
        <w:r w:rsidR="00E955CC" w:rsidDel="007E0B66">
          <w:rPr>
            <w:rFonts w:ascii="Times New Roman" w:hAnsi="Times New Roman" w:cs="Times New Roman"/>
            <w:sz w:val="24"/>
            <w:szCs w:val="24"/>
          </w:rPr>
          <w:delText xml:space="preserve">isiku </w:delText>
        </w:r>
      </w:del>
      <w:ins w:id="53" w:author="Mari Koik" w:date="2024-04-02T15:33:00Z">
        <w:r w:rsidR="007E0B66">
          <w:rPr>
            <w:rFonts w:ascii="Times New Roman" w:hAnsi="Times New Roman" w:cs="Times New Roman"/>
            <w:sz w:val="24"/>
            <w:szCs w:val="24"/>
          </w:rPr>
          <w:t xml:space="preserve">tema </w:t>
        </w:r>
      </w:ins>
      <w:r w:rsidR="00E955CC">
        <w:rPr>
          <w:rFonts w:ascii="Times New Roman" w:hAnsi="Times New Roman" w:cs="Times New Roman"/>
          <w:sz w:val="24"/>
          <w:szCs w:val="24"/>
        </w:rPr>
        <w:t>toimetulekut või vanemlikku suutlikkust</w:t>
      </w:r>
      <w:r w:rsidR="00E955CC" w:rsidRPr="00444B1D">
        <w:rPr>
          <w:rFonts w:ascii="Times New Roman" w:hAnsi="Times New Roman" w:cs="Times New Roman"/>
          <w:sz w:val="24"/>
          <w:szCs w:val="24"/>
        </w:rPr>
        <w:t xml:space="preserve"> </w:t>
      </w:r>
      <w:r w:rsidR="00E955CC">
        <w:rPr>
          <w:rFonts w:ascii="Times New Roman" w:hAnsi="Times New Roman" w:cs="Times New Roman"/>
          <w:sz w:val="24"/>
          <w:szCs w:val="24"/>
        </w:rPr>
        <w:t>toetava</w:t>
      </w:r>
      <w:del w:id="54" w:author="Mari Koik" w:date="2024-03-27T17:18:00Z">
        <w:r w:rsidR="00E955CC" w:rsidDel="00D2765E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="00E955CC">
        <w:rPr>
          <w:rFonts w:ascii="Times New Roman" w:hAnsi="Times New Roman" w:cs="Times New Roman"/>
          <w:sz w:val="24"/>
          <w:szCs w:val="24"/>
        </w:rPr>
        <w:t xml:space="preserve"> </w:t>
      </w:r>
      <w:r w:rsidR="00716B2A" w:rsidRPr="00444B1D">
        <w:rPr>
          <w:rFonts w:ascii="Times New Roman" w:hAnsi="Times New Roman" w:cs="Times New Roman"/>
          <w:sz w:val="24"/>
          <w:szCs w:val="24"/>
        </w:rPr>
        <w:t>sotsiaal</w:t>
      </w:r>
      <w:r w:rsidR="000A1A45">
        <w:rPr>
          <w:rFonts w:ascii="Times New Roman" w:hAnsi="Times New Roman" w:cs="Times New Roman"/>
          <w:sz w:val="24"/>
          <w:szCs w:val="24"/>
        </w:rPr>
        <w:t>-,</w:t>
      </w:r>
      <w:r w:rsidR="00716B2A" w:rsidRPr="00444B1D">
        <w:rPr>
          <w:rFonts w:ascii="Times New Roman" w:hAnsi="Times New Roman" w:cs="Times New Roman"/>
          <w:sz w:val="24"/>
          <w:szCs w:val="24"/>
        </w:rPr>
        <w:t xml:space="preserve"> tervishoiu- ja ohvriabiteenus</w:t>
      </w:r>
      <w:del w:id="55" w:author="Mari Koik" w:date="2024-03-27T17:18:00Z">
        <w:r w:rsidR="00716B2A" w:rsidRPr="00444B1D" w:rsidDel="00D2765E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="00716B2A" w:rsidRPr="00444B1D">
        <w:rPr>
          <w:rFonts w:ascii="Times New Roman" w:hAnsi="Times New Roman" w:cs="Times New Roman"/>
          <w:sz w:val="24"/>
          <w:szCs w:val="24"/>
        </w:rPr>
        <w:t xml:space="preserve">e kohta koos teenuse liigi, kestuse ja </w:t>
      </w:r>
      <w:r w:rsidR="00716B2A">
        <w:rPr>
          <w:rFonts w:ascii="Times New Roman" w:hAnsi="Times New Roman" w:cs="Times New Roman"/>
          <w:sz w:val="24"/>
          <w:szCs w:val="24"/>
        </w:rPr>
        <w:t>vajaduse</w:t>
      </w:r>
      <w:r w:rsidR="00713ACE">
        <w:rPr>
          <w:rFonts w:ascii="Times New Roman" w:hAnsi="Times New Roman" w:cs="Times New Roman"/>
          <w:sz w:val="24"/>
          <w:szCs w:val="24"/>
        </w:rPr>
        <w:t xml:space="preserve"> korra</w:t>
      </w:r>
      <w:r w:rsidR="00716B2A">
        <w:rPr>
          <w:rFonts w:ascii="Times New Roman" w:hAnsi="Times New Roman" w:cs="Times New Roman"/>
          <w:sz w:val="24"/>
          <w:szCs w:val="24"/>
        </w:rPr>
        <w:t xml:space="preserve">l </w:t>
      </w:r>
      <w:r w:rsidR="00716B2A" w:rsidRPr="00444B1D">
        <w:rPr>
          <w:rFonts w:ascii="Times New Roman" w:hAnsi="Times New Roman" w:cs="Times New Roman"/>
          <w:sz w:val="24"/>
          <w:szCs w:val="24"/>
        </w:rPr>
        <w:t xml:space="preserve">teenuseosutaja </w:t>
      </w:r>
      <w:commentRangeStart w:id="56"/>
      <w:del w:id="57" w:author="Mari Koik" w:date="2024-03-27T17:18:00Z">
        <w:r w:rsidR="00716B2A" w:rsidRPr="00444B1D" w:rsidDel="00D2765E">
          <w:rPr>
            <w:rFonts w:ascii="Times New Roman" w:hAnsi="Times New Roman" w:cs="Times New Roman"/>
            <w:sz w:val="24"/>
            <w:szCs w:val="24"/>
          </w:rPr>
          <w:delText>isikuga</w:delText>
        </w:r>
      </w:del>
      <w:ins w:id="58" w:author="Mari Koik" w:date="2024-03-27T17:18:00Z">
        <w:r w:rsidR="00D2765E">
          <w:rPr>
            <w:rFonts w:ascii="Times New Roman" w:hAnsi="Times New Roman" w:cs="Times New Roman"/>
            <w:sz w:val="24"/>
            <w:szCs w:val="24"/>
          </w:rPr>
          <w:t>nime</w:t>
        </w:r>
        <w:r w:rsidR="00D2765E" w:rsidRPr="00444B1D">
          <w:rPr>
            <w:rFonts w:ascii="Times New Roman" w:hAnsi="Times New Roman" w:cs="Times New Roman"/>
            <w:sz w:val="24"/>
            <w:szCs w:val="24"/>
          </w:rPr>
          <w:t>ga</w:t>
        </w:r>
      </w:ins>
      <w:commentRangeEnd w:id="56"/>
      <w:ins w:id="59" w:author="Mari Koik" w:date="2024-04-02T15:34:00Z">
        <w:r w:rsidR="007E0B66">
          <w:rPr>
            <w:rStyle w:val="Kommentaariviide"/>
          </w:rPr>
          <w:commentReference w:id="56"/>
        </w:r>
      </w:ins>
      <w:r w:rsidR="00716B2A" w:rsidRPr="00444B1D">
        <w:rPr>
          <w:rFonts w:ascii="Times New Roman" w:hAnsi="Times New Roman" w:cs="Times New Roman"/>
          <w:sz w:val="24"/>
          <w:szCs w:val="24"/>
        </w:rPr>
        <w:t>;</w:t>
      </w:r>
    </w:p>
    <w:p w14:paraId="1DA7ADC0" w14:textId="540FA164" w:rsidR="0070574F" w:rsidRPr="00444B1D" w:rsidRDefault="00AC40CC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0574F" w:rsidRPr="00444B1D">
        <w:rPr>
          <w:rFonts w:ascii="Times New Roman" w:hAnsi="Times New Roman" w:cs="Times New Roman"/>
          <w:sz w:val="24"/>
          <w:szCs w:val="24"/>
        </w:rPr>
        <w:t>) andmed hariduse omandamise</w:t>
      </w:r>
      <w:r w:rsidR="003E53DC">
        <w:rPr>
          <w:rFonts w:ascii="Times New Roman" w:hAnsi="Times New Roman" w:cs="Times New Roman"/>
          <w:sz w:val="24"/>
          <w:szCs w:val="24"/>
        </w:rPr>
        <w:t xml:space="preserve"> kohta</w:t>
      </w:r>
      <w:r w:rsidR="0070574F" w:rsidRPr="00444B1D">
        <w:rPr>
          <w:rFonts w:ascii="Times New Roman" w:hAnsi="Times New Roman" w:cs="Times New Roman"/>
          <w:sz w:val="24"/>
          <w:szCs w:val="24"/>
        </w:rPr>
        <w:t>;</w:t>
      </w:r>
    </w:p>
    <w:p w14:paraId="46F532D2" w14:textId="606E4456" w:rsidR="0070574F" w:rsidRPr="00444B1D" w:rsidRDefault="00AC40CC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0574F" w:rsidRPr="00444B1D">
        <w:rPr>
          <w:rFonts w:ascii="Times New Roman" w:hAnsi="Times New Roman" w:cs="Times New Roman"/>
          <w:sz w:val="24"/>
          <w:szCs w:val="24"/>
        </w:rPr>
        <w:t xml:space="preserve">) puude raskusaste, liik, kestus ja funktsiooni kõrvalekalle; </w:t>
      </w:r>
    </w:p>
    <w:p w14:paraId="47AB7D8D" w14:textId="41482A91" w:rsidR="0070574F" w:rsidRDefault="00AC40CC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0574F" w:rsidRPr="00444B1D">
        <w:rPr>
          <w:rFonts w:ascii="Times New Roman" w:hAnsi="Times New Roman" w:cs="Times New Roman"/>
          <w:sz w:val="24"/>
          <w:szCs w:val="24"/>
        </w:rPr>
        <w:t>) andmed töövõime ja tööga hõivatuse kohta;</w:t>
      </w:r>
    </w:p>
    <w:p w14:paraId="4A2B8A28" w14:textId="33D52EE4" w:rsidR="0050048A" w:rsidRPr="00444B1D" w:rsidRDefault="0050048A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C40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andmed isiku</w:t>
      </w:r>
      <w:r w:rsidR="00C4037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ennast või </w:t>
      </w:r>
      <w:r w:rsidR="00C40376">
        <w:rPr>
          <w:rFonts w:ascii="Times New Roman" w:hAnsi="Times New Roman" w:cs="Times New Roman"/>
          <w:sz w:val="24"/>
          <w:szCs w:val="24"/>
        </w:rPr>
        <w:t xml:space="preserve">lapse heaolu </w:t>
      </w:r>
      <w:r>
        <w:rPr>
          <w:rFonts w:ascii="Times New Roman" w:hAnsi="Times New Roman" w:cs="Times New Roman"/>
          <w:sz w:val="24"/>
          <w:szCs w:val="24"/>
        </w:rPr>
        <w:t>kahjustava käitumise kohta;</w:t>
      </w:r>
    </w:p>
    <w:p w14:paraId="18FC6D35" w14:textId="048098E4" w:rsidR="0070574F" w:rsidRPr="00444B1D" w:rsidRDefault="0070574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>1</w:t>
      </w:r>
      <w:r w:rsidR="00AC40CC">
        <w:rPr>
          <w:rFonts w:ascii="Times New Roman" w:hAnsi="Times New Roman" w:cs="Times New Roman"/>
          <w:sz w:val="24"/>
          <w:szCs w:val="24"/>
        </w:rPr>
        <w:t>2</w:t>
      </w:r>
      <w:r w:rsidRPr="00444B1D">
        <w:rPr>
          <w:rFonts w:ascii="Times New Roman" w:hAnsi="Times New Roman" w:cs="Times New Roman"/>
          <w:sz w:val="24"/>
          <w:szCs w:val="24"/>
        </w:rPr>
        <w:t>) karistusregistrisse kantud karistusandmed;</w:t>
      </w:r>
      <w:r w:rsidR="008739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F63BB5" w14:textId="62A313E3" w:rsidR="0070574F" w:rsidRDefault="0070574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1D">
        <w:rPr>
          <w:rFonts w:ascii="Times New Roman" w:hAnsi="Times New Roman" w:cs="Times New Roman"/>
          <w:sz w:val="24"/>
          <w:szCs w:val="24"/>
        </w:rPr>
        <w:t>1</w:t>
      </w:r>
      <w:r w:rsidR="00AC40CC">
        <w:rPr>
          <w:rFonts w:ascii="Times New Roman" w:hAnsi="Times New Roman" w:cs="Times New Roman"/>
          <w:sz w:val="24"/>
          <w:szCs w:val="24"/>
        </w:rPr>
        <w:t>3</w:t>
      </w:r>
      <w:r w:rsidRPr="00444B1D">
        <w:rPr>
          <w:rFonts w:ascii="Times New Roman" w:hAnsi="Times New Roman" w:cs="Times New Roman"/>
          <w:sz w:val="24"/>
          <w:szCs w:val="24"/>
        </w:rPr>
        <w:t xml:space="preserve">) </w:t>
      </w:r>
      <w:r w:rsidR="003E53DC">
        <w:rPr>
          <w:rFonts w:ascii="Times New Roman" w:hAnsi="Times New Roman" w:cs="Times New Roman"/>
          <w:sz w:val="24"/>
          <w:szCs w:val="24"/>
        </w:rPr>
        <w:t xml:space="preserve">isiku </w:t>
      </w:r>
      <w:r w:rsidRPr="00444B1D">
        <w:rPr>
          <w:rFonts w:ascii="Times New Roman" w:hAnsi="Times New Roman" w:cs="Times New Roman"/>
          <w:sz w:val="24"/>
          <w:szCs w:val="24"/>
        </w:rPr>
        <w:t xml:space="preserve">suhtes käimas oleva kriminaal- ja väärteomenetluse andmed koos selle esemeks oleva süüteo liigi ja toimepanemise asjaoludega ning </w:t>
      </w:r>
      <w:r w:rsidR="003E53DC">
        <w:rPr>
          <w:rFonts w:ascii="Times New Roman" w:hAnsi="Times New Roman" w:cs="Times New Roman"/>
          <w:sz w:val="24"/>
          <w:szCs w:val="24"/>
        </w:rPr>
        <w:t xml:space="preserve">isiku </w:t>
      </w:r>
      <w:r w:rsidRPr="00444B1D">
        <w:rPr>
          <w:rFonts w:ascii="Times New Roman" w:hAnsi="Times New Roman" w:cs="Times New Roman"/>
          <w:sz w:val="24"/>
          <w:szCs w:val="24"/>
        </w:rPr>
        <w:t>suhtes kohaldatud tõkendi, karistuse, mõjutusvahendi ja kriminaalhoolduse andmed;</w:t>
      </w:r>
    </w:p>
    <w:p w14:paraId="32172028" w14:textId="054CB25D" w:rsidR="0070574F" w:rsidRPr="00887197" w:rsidRDefault="00042803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C40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andmed isiku suhtes toime pandud vägivallajuhtumi </w:t>
      </w:r>
      <w:r w:rsidRPr="00713ACE">
        <w:rPr>
          <w:rFonts w:ascii="Times New Roman" w:hAnsi="Times New Roman" w:cs="Times New Roman"/>
          <w:sz w:val="24"/>
          <w:szCs w:val="24"/>
        </w:rPr>
        <w:t>kohta</w:t>
      </w:r>
      <w:r w:rsidR="00E1631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16316">
        <w:rPr>
          <w:rFonts w:ascii="Times New Roman" w:hAnsi="Times New Roman" w:cs="Times New Roman"/>
          <w:sz w:val="24"/>
          <w:szCs w:val="24"/>
        </w:rPr>
        <w:t>koos vägivalla liigi</w:t>
      </w:r>
      <w:r w:rsidR="00B33E77">
        <w:rPr>
          <w:rFonts w:ascii="Times New Roman" w:hAnsi="Times New Roman" w:cs="Times New Roman"/>
          <w:sz w:val="24"/>
          <w:szCs w:val="24"/>
        </w:rPr>
        <w:t xml:space="preserve"> ja</w:t>
      </w:r>
      <w:r w:rsidR="00E16316">
        <w:rPr>
          <w:rFonts w:ascii="Times New Roman" w:hAnsi="Times New Roman" w:cs="Times New Roman"/>
          <w:sz w:val="24"/>
          <w:szCs w:val="24"/>
        </w:rPr>
        <w:t xml:space="preserve"> toimepanemise aja</w:t>
      </w:r>
      <w:r w:rsidR="00E955CC">
        <w:rPr>
          <w:rFonts w:ascii="Times New Roman" w:hAnsi="Times New Roman" w:cs="Times New Roman"/>
          <w:sz w:val="24"/>
          <w:szCs w:val="24"/>
        </w:rPr>
        <w:t>ga</w:t>
      </w:r>
      <w:r w:rsidR="00B33E77">
        <w:rPr>
          <w:rFonts w:ascii="Times New Roman" w:hAnsi="Times New Roman" w:cs="Times New Roman"/>
          <w:sz w:val="24"/>
          <w:szCs w:val="24"/>
        </w:rPr>
        <w:t xml:space="preserve"> ning</w:t>
      </w:r>
      <w:r w:rsidR="00E16316">
        <w:rPr>
          <w:rFonts w:ascii="Times New Roman" w:hAnsi="Times New Roman" w:cs="Times New Roman"/>
          <w:sz w:val="24"/>
          <w:szCs w:val="24"/>
        </w:rPr>
        <w:t xml:space="preserve"> juhtumi </w:t>
      </w:r>
      <w:r w:rsidR="00516E30">
        <w:rPr>
          <w:rFonts w:ascii="Times New Roman" w:hAnsi="Times New Roman" w:cs="Times New Roman"/>
          <w:sz w:val="24"/>
          <w:szCs w:val="24"/>
        </w:rPr>
        <w:t>uurimiseks</w:t>
      </w:r>
      <w:r w:rsidR="00E16316" w:rsidRPr="00E955CC">
        <w:rPr>
          <w:rFonts w:ascii="Times New Roman" w:hAnsi="Times New Roman" w:cs="Times New Roman"/>
          <w:sz w:val="24"/>
          <w:szCs w:val="24"/>
        </w:rPr>
        <w:t xml:space="preserve"> k</w:t>
      </w:r>
      <w:r w:rsidR="00E16316" w:rsidRPr="00E52DB8">
        <w:rPr>
          <w:rFonts w:ascii="Times New Roman" w:hAnsi="Times New Roman" w:cs="Times New Roman"/>
          <w:sz w:val="24"/>
          <w:szCs w:val="24"/>
        </w:rPr>
        <w:t xml:space="preserve">riminaalmenetluse </w:t>
      </w:r>
      <w:r w:rsidR="00E16316">
        <w:rPr>
          <w:rFonts w:ascii="Times New Roman" w:hAnsi="Times New Roman" w:cs="Times New Roman"/>
          <w:sz w:val="24"/>
          <w:szCs w:val="24"/>
        </w:rPr>
        <w:t>alustamise kohta</w:t>
      </w:r>
      <w:r w:rsidR="0053624F">
        <w:rPr>
          <w:rFonts w:ascii="Times New Roman" w:hAnsi="Times New Roman" w:cs="Times New Roman"/>
          <w:sz w:val="24"/>
          <w:szCs w:val="24"/>
        </w:rPr>
        <w:t>.</w:t>
      </w:r>
    </w:p>
    <w:p w14:paraId="0B5977B9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AD07D" w14:textId="739F12F0" w:rsidR="003F40E2" w:rsidRPr="00614EF8" w:rsidRDefault="003F40E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t>(</w:t>
      </w:r>
      <w:r w:rsidR="00577525">
        <w:rPr>
          <w:rFonts w:ascii="Times New Roman" w:hAnsi="Times New Roman" w:cs="Times New Roman"/>
          <w:sz w:val="24"/>
          <w:szCs w:val="24"/>
        </w:rPr>
        <w:t>5</w:t>
      </w:r>
      <w:r w:rsidRPr="00614EF8">
        <w:rPr>
          <w:rFonts w:ascii="Times New Roman" w:hAnsi="Times New Roman" w:cs="Times New Roman"/>
          <w:sz w:val="24"/>
          <w:szCs w:val="24"/>
        </w:rPr>
        <w:t xml:space="preserve">) </w:t>
      </w:r>
      <w:r w:rsidR="00A83B2B">
        <w:rPr>
          <w:rFonts w:ascii="Times New Roman" w:hAnsi="Times New Roman" w:cs="Times New Roman"/>
          <w:sz w:val="24"/>
          <w:szCs w:val="24"/>
        </w:rPr>
        <w:t>Käesoleva paragrahvi lõike 1 alusel töödeldavad l</w:t>
      </w:r>
      <w:r w:rsidRPr="00614EF8">
        <w:rPr>
          <w:rFonts w:ascii="Times New Roman" w:hAnsi="Times New Roman" w:cs="Times New Roman"/>
          <w:sz w:val="24"/>
          <w:szCs w:val="24"/>
        </w:rPr>
        <w:t xml:space="preserve">apse </w:t>
      </w:r>
      <w:r w:rsidR="00071F70">
        <w:rPr>
          <w:rFonts w:ascii="Times New Roman" w:hAnsi="Times New Roman" w:cs="Times New Roman"/>
          <w:sz w:val="24"/>
          <w:szCs w:val="24"/>
        </w:rPr>
        <w:t>pere</w:t>
      </w:r>
      <w:r w:rsidRPr="00614EF8">
        <w:rPr>
          <w:rFonts w:ascii="Times New Roman" w:hAnsi="Times New Roman" w:cs="Times New Roman"/>
          <w:sz w:val="24"/>
          <w:szCs w:val="24"/>
        </w:rPr>
        <w:t>liikme isikuandmed on:</w:t>
      </w:r>
    </w:p>
    <w:p w14:paraId="1DED130B" w14:textId="77777777" w:rsidR="003F40E2" w:rsidRPr="00614EF8" w:rsidRDefault="003F40E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t xml:space="preserve">1) üldandmed; </w:t>
      </w:r>
    </w:p>
    <w:p w14:paraId="2B00595A" w14:textId="77777777" w:rsidR="003F40E2" w:rsidRPr="00614EF8" w:rsidRDefault="003F40E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t xml:space="preserve">2) andmed </w:t>
      </w:r>
      <w:proofErr w:type="spellStart"/>
      <w:r w:rsidRPr="00614EF8">
        <w:rPr>
          <w:rFonts w:ascii="Times New Roman" w:hAnsi="Times New Roman" w:cs="Times New Roman"/>
          <w:sz w:val="24"/>
          <w:szCs w:val="24"/>
        </w:rPr>
        <w:t>vanemluse</w:t>
      </w:r>
      <w:proofErr w:type="spellEnd"/>
      <w:r w:rsidRPr="00614EF8">
        <w:rPr>
          <w:rFonts w:ascii="Times New Roman" w:hAnsi="Times New Roman" w:cs="Times New Roman"/>
          <w:sz w:val="24"/>
          <w:szCs w:val="24"/>
        </w:rPr>
        <w:t xml:space="preserve"> ja eestkoste kohta;</w:t>
      </w:r>
    </w:p>
    <w:p w14:paraId="477088B1" w14:textId="72D933A7" w:rsidR="003F40E2" w:rsidRPr="00614EF8" w:rsidRDefault="00C367C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t xml:space="preserve">3) andmed </w:t>
      </w:r>
      <w:r>
        <w:rPr>
          <w:rFonts w:ascii="Times New Roman" w:hAnsi="Times New Roman" w:cs="Times New Roman"/>
          <w:sz w:val="24"/>
          <w:szCs w:val="24"/>
        </w:rPr>
        <w:t xml:space="preserve">isiku </w:t>
      </w:r>
      <w:r w:rsidRPr="00614EF8">
        <w:rPr>
          <w:rFonts w:ascii="Times New Roman" w:hAnsi="Times New Roman" w:cs="Times New Roman"/>
          <w:sz w:val="24"/>
          <w:szCs w:val="24"/>
        </w:rPr>
        <w:t>terviseseisundi</w:t>
      </w:r>
      <w:r w:rsidR="003307A3">
        <w:rPr>
          <w:rFonts w:ascii="Times New Roman" w:hAnsi="Times New Roman" w:cs="Times New Roman"/>
          <w:sz w:val="24"/>
          <w:szCs w:val="24"/>
        </w:rPr>
        <w:t xml:space="preserve"> </w:t>
      </w:r>
      <w:r w:rsidRPr="00614EF8">
        <w:rPr>
          <w:rFonts w:ascii="Times New Roman" w:hAnsi="Times New Roman" w:cs="Times New Roman"/>
          <w:sz w:val="24"/>
          <w:szCs w:val="24"/>
        </w:rPr>
        <w:t xml:space="preserve">ja -käitumise ning isikule </w:t>
      </w:r>
      <w:r w:rsidR="003F40E2" w:rsidRPr="00614EF8">
        <w:rPr>
          <w:rFonts w:ascii="Times New Roman" w:hAnsi="Times New Roman" w:cs="Times New Roman"/>
          <w:sz w:val="24"/>
          <w:szCs w:val="24"/>
        </w:rPr>
        <w:t xml:space="preserve">määratud ravi ja selle järgimise kohta ulatuses, milles </w:t>
      </w:r>
      <w:r w:rsidR="00CC4010">
        <w:rPr>
          <w:rFonts w:ascii="Times New Roman" w:hAnsi="Times New Roman" w:cs="Times New Roman"/>
          <w:sz w:val="24"/>
          <w:szCs w:val="24"/>
        </w:rPr>
        <w:t xml:space="preserve">tema </w:t>
      </w:r>
      <w:r w:rsidR="003F40E2" w:rsidRPr="00614EF8">
        <w:rPr>
          <w:rFonts w:ascii="Times New Roman" w:hAnsi="Times New Roman" w:cs="Times New Roman"/>
          <w:sz w:val="24"/>
          <w:szCs w:val="24"/>
        </w:rPr>
        <w:t xml:space="preserve">terviseseisund </w:t>
      </w:r>
      <w:r w:rsidR="00FA0CDE">
        <w:rPr>
          <w:rFonts w:ascii="Times New Roman" w:hAnsi="Times New Roman" w:cs="Times New Roman"/>
          <w:sz w:val="24"/>
          <w:szCs w:val="24"/>
        </w:rPr>
        <w:t xml:space="preserve">ja -käitumine </w:t>
      </w:r>
      <w:r w:rsidR="003F40E2" w:rsidRPr="00614EF8">
        <w:rPr>
          <w:rFonts w:ascii="Times New Roman" w:hAnsi="Times New Roman" w:cs="Times New Roman"/>
          <w:sz w:val="24"/>
          <w:szCs w:val="24"/>
        </w:rPr>
        <w:t>võib mõjutada lapse heaolu;</w:t>
      </w:r>
      <w:r w:rsidR="00597D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38D494" w14:textId="067BE93A" w:rsidR="003F40E2" w:rsidRPr="00614EF8" w:rsidRDefault="003F40E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t>4) andmed isikule tema toimetuleku toetamiseks osutatavate sotsiaal-, tervishoiu- ja ohvriabiteenuste kohta koos teenuse liigi, kestuse ja vajaduse</w:t>
      </w:r>
      <w:r w:rsidR="00713ACE">
        <w:rPr>
          <w:rFonts w:ascii="Times New Roman" w:hAnsi="Times New Roman" w:cs="Times New Roman"/>
          <w:sz w:val="24"/>
          <w:szCs w:val="24"/>
        </w:rPr>
        <w:t xml:space="preserve"> korra</w:t>
      </w:r>
      <w:r w:rsidRPr="00614EF8">
        <w:rPr>
          <w:rFonts w:ascii="Times New Roman" w:hAnsi="Times New Roman" w:cs="Times New Roman"/>
          <w:sz w:val="24"/>
          <w:szCs w:val="24"/>
        </w:rPr>
        <w:t xml:space="preserve">l teenuseosutaja </w:t>
      </w:r>
      <w:commentRangeStart w:id="60"/>
      <w:del w:id="61" w:author="Mari Koik" w:date="2024-04-02T15:39:00Z">
        <w:r w:rsidRPr="00614EF8" w:rsidDel="003C68CD">
          <w:rPr>
            <w:rFonts w:ascii="Times New Roman" w:hAnsi="Times New Roman" w:cs="Times New Roman"/>
            <w:sz w:val="24"/>
            <w:szCs w:val="24"/>
          </w:rPr>
          <w:delText xml:space="preserve">isikuga </w:delText>
        </w:r>
      </w:del>
      <w:ins w:id="62" w:author="Mari Koik" w:date="2024-04-02T15:39:00Z">
        <w:r w:rsidR="003C68CD">
          <w:rPr>
            <w:rFonts w:ascii="Times New Roman" w:hAnsi="Times New Roman" w:cs="Times New Roman"/>
            <w:sz w:val="24"/>
            <w:szCs w:val="24"/>
          </w:rPr>
          <w:t>nime</w:t>
        </w:r>
        <w:r w:rsidR="003C68CD" w:rsidRPr="00614EF8">
          <w:rPr>
            <w:rFonts w:ascii="Times New Roman" w:hAnsi="Times New Roman" w:cs="Times New Roman"/>
            <w:sz w:val="24"/>
            <w:szCs w:val="24"/>
          </w:rPr>
          <w:t xml:space="preserve">ga </w:t>
        </w:r>
        <w:commentRangeEnd w:id="60"/>
        <w:r w:rsidR="003C68CD">
          <w:rPr>
            <w:rStyle w:val="Kommentaariviide"/>
          </w:rPr>
          <w:commentReference w:id="60"/>
        </w:r>
      </w:ins>
      <w:r w:rsidRPr="00614EF8">
        <w:rPr>
          <w:rFonts w:ascii="Times New Roman" w:hAnsi="Times New Roman" w:cs="Times New Roman"/>
          <w:sz w:val="24"/>
          <w:szCs w:val="24"/>
        </w:rPr>
        <w:t xml:space="preserve">ulatuses, milles isiku </w:t>
      </w:r>
      <w:r w:rsidR="00C27FC8">
        <w:rPr>
          <w:rFonts w:ascii="Times New Roman" w:hAnsi="Times New Roman" w:cs="Times New Roman"/>
          <w:sz w:val="24"/>
          <w:szCs w:val="24"/>
        </w:rPr>
        <w:t xml:space="preserve">toimetulek </w:t>
      </w:r>
      <w:r w:rsidRPr="00614EF8">
        <w:rPr>
          <w:rFonts w:ascii="Times New Roman" w:hAnsi="Times New Roman" w:cs="Times New Roman"/>
          <w:sz w:val="24"/>
          <w:szCs w:val="24"/>
        </w:rPr>
        <w:t>võib mõjutada lapse heaolu;</w:t>
      </w:r>
    </w:p>
    <w:p w14:paraId="76400947" w14:textId="337786CD" w:rsidR="003F40E2" w:rsidRPr="00614EF8" w:rsidRDefault="003F40E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lastRenderedPageBreak/>
        <w:t xml:space="preserve">5) andmed hariduse omandamise </w:t>
      </w:r>
      <w:r w:rsidR="000D608E">
        <w:rPr>
          <w:rFonts w:ascii="Times New Roman" w:hAnsi="Times New Roman" w:cs="Times New Roman"/>
          <w:sz w:val="24"/>
          <w:szCs w:val="24"/>
        </w:rPr>
        <w:t>ja</w:t>
      </w:r>
      <w:r w:rsidRPr="00614EF8">
        <w:rPr>
          <w:rFonts w:ascii="Times New Roman" w:hAnsi="Times New Roman" w:cs="Times New Roman"/>
          <w:sz w:val="24"/>
          <w:szCs w:val="24"/>
        </w:rPr>
        <w:t xml:space="preserve"> tööga hõivatuse kohta;</w:t>
      </w:r>
    </w:p>
    <w:p w14:paraId="11B0EEFE" w14:textId="6876EB58" w:rsidR="003F40E2" w:rsidRPr="00614EF8" w:rsidRDefault="003F40E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t>6) puude raskusaste, liik</w:t>
      </w:r>
      <w:r w:rsidR="000D608E">
        <w:rPr>
          <w:rFonts w:ascii="Times New Roman" w:hAnsi="Times New Roman" w:cs="Times New Roman"/>
          <w:sz w:val="24"/>
          <w:szCs w:val="24"/>
        </w:rPr>
        <w:t xml:space="preserve">, </w:t>
      </w:r>
      <w:r w:rsidRPr="00614EF8">
        <w:rPr>
          <w:rFonts w:ascii="Times New Roman" w:hAnsi="Times New Roman" w:cs="Times New Roman"/>
          <w:sz w:val="24"/>
          <w:szCs w:val="24"/>
        </w:rPr>
        <w:t>kestus</w:t>
      </w:r>
      <w:r w:rsidR="000D608E">
        <w:rPr>
          <w:rFonts w:ascii="Times New Roman" w:hAnsi="Times New Roman" w:cs="Times New Roman"/>
          <w:sz w:val="24"/>
          <w:szCs w:val="24"/>
        </w:rPr>
        <w:t xml:space="preserve"> </w:t>
      </w:r>
      <w:r w:rsidR="000D608E" w:rsidRPr="00444B1D">
        <w:rPr>
          <w:rFonts w:ascii="Times New Roman" w:hAnsi="Times New Roman" w:cs="Times New Roman"/>
          <w:sz w:val="24"/>
          <w:szCs w:val="24"/>
        </w:rPr>
        <w:t>ja funktsiooni kõrvalekalle</w:t>
      </w:r>
      <w:r w:rsidRPr="00614EF8">
        <w:rPr>
          <w:rFonts w:ascii="Times New Roman" w:hAnsi="Times New Roman" w:cs="Times New Roman"/>
          <w:sz w:val="24"/>
          <w:szCs w:val="24"/>
        </w:rPr>
        <w:t xml:space="preserve">, kui </w:t>
      </w:r>
      <w:r w:rsidR="00CC4010">
        <w:rPr>
          <w:rFonts w:ascii="Times New Roman" w:hAnsi="Times New Roman" w:cs="Times New Roman"/>
          <w:sz w:val="24"/>
          <w:szCs w:val="24"/>
        </w:rPr>
        <w:t xml:space="preserve">isiku </w:t>
      </w:r>
      <w:r w:rsidRPr="00614EF8">
        <w:rPr>
          <w:rFonts w:ascii="Times New Roman" w:hAnsi="Times New Roman" w:cs="Times New Roman"/>
          <w:sz w:val="24"/>
          <w:szCs w:val="24"/>
        </w:rPr>
        <w:t>puu</w:t>
      </w:r>
      <w:r w:rsidR="00CC4010">
        <w:rPr>
          <w:rFonts w:ascii="Times New Roman" w:hAnsi="Times New Roman" w:cs="Times New Roman"/>
          <w:sz w:val="24"/>
          <w:szCs w:val="24"/>
        </w:rPr>
        <w:t>e</w:t>
      </w:r>
      <w:r w:rsidRPr="00614EF8">
        <w:rPr>
          <w:rFonts w:ascii="Times New Roman" w:hAnsi="Times New Roman" w:cs="Times New Roman"/>
          <w:sz w:val="24"/>
          <w:szCs w:val="24"/>
        </w:rPr>
        <w:t xml:space="preserve"> võib mõjutada lapse heaolu; </w:t>
      </w:r>
    </w:p>
    <w:p w14:paraId="4BCD4609" w14:textId="77777777" w:rsidR="003F40E2" w:rsidRPr="00614EF8" w:rsidRDefault="003F40E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t>7) karistusregistrisse kantud karistusandmed, kui isiku karistatus võib mõjutada lapse heaolu;</w:t>
      </w:r>
    </w:p>
    <w:p w14:paraId="1D04B737" w14:textId="0E3AEB44" w:rsidR="003F40E2" w:rsidRDefault="003F40E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EF8">
        <w:rPr>
          <w:rFonts w:ascii="Times New Roman" w:hAnsi="Times New Roman" w:cs="Times New Roman"/>
          <w:sz w:val="24"/>
          <w:szCs w:val="24"/>
        </w:rPr>
        <w:t xml:space="preserve">8) isiku suhtes käimas oleva kriminaal- ja väärteomenetluse andmed koos selle esemeks oleva süüteo liigi ja toimepanemise asjaoludega ning isiku suhtes kohaldatud tõkendi, karistuse, mõjutusvahendi ja </w:t>
      </w:r>
      <w:r w:rsidRPr="000974CB">
        <w:rPr>
          <w:rFonts w:ascii="Times New Roman" w:hAnsi="Times New Roman" w:cs="Times New Roman"/>
          <w:sz w:val="24"/>
          <w:szCs w:val="24"/>
        </w:rPr>
        <w:t>kriminaalhoolduse andmed</w:t>
      </w:r>
      <w:r w:rsidRPr="00614EF8">
        <w:rPr>
          <w:rFonts w:ascii="Times New Roman" w:hAnsi="Times New Roman" w:cs="Times New Roman"/>
          <w:sz w:val="24"/>
          <w:szCs w:val="24"/>
        </w:rPr>
        <w:t>, kui isiku arvatav tegu või tema suhtes kohaldatud meede võib mõjutada lapse heaolu;</w:t>
      </w:r>
      <w:r w:rsidR="00C624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70BD9A" w14:textId="39DB57AB" w:rsidR="003F40E2" w:rsidRDefault="00AA19C0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A4C87">
        <w:rPr>
          <w:rFonts w:ascii="Times New Roman" w:hAnsi="Times New Roman" w:cs="Times New Roman"/>
          <w:sz w:val="24"/>
          <w:szCs w:val="24"/>
        </w:rPr>
        <w:t>) andmed isiku suhtes toime pandud vägivallajuhtumi kohta</w:t>
      </w:r>
      <w:r w:rsidR="000A4C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4C87">
        <w:rPr>
          <w:rFonts w:ascii="Times New Roman" w:hAnsi="Times New Roman" w:cs="Times New Roman"/>
          <w:sz w:val="24"/>
          <w:szCs w:val="24"/>
        </w:rPr>
        <w:t>koos vägivalla liigi ja toimepanemise aja</w:t>
      </w:r>
      <w:r w:rsidR="00E955CC">
        <w:rPr>
          <w:rFonts w:ascii="Times New Roman" w:hAnsi="Times New Roman" w:cs="Times New Roman"/>
          <w:sz w:val="24"/>
          <w:szCs w:val="24"/>
        </w:rPr>
        <w:t>ga</w:t>
      </w:r>
      <w:r w:rsidR="000A4C87">
        <w:rPr>
          <w:rFonts w:ascii="Times New Roman" w:hAnsi="Times New Roman" w:cs="Times New Roman"/>
          <w:sz w:val="24"/>
          <w:szCs w:val="24"/>
        </w:rPr>
        <w:t xml:space="preserve"> ning juhtumi </w:t>
      </w:r>
      <w:r w:rsidR="00516E30">
        <w:rPr>
          <w:rFonts w:ascii="Times New Roman" w:hAnsi="Times New Roman" w:cs="Times New Roman"/>
          <w:sz w:val="24"/>
          <w:szCs w:val="24"/>
        </w:rPr>
        <w:t>uurimiseks</w:t>
      </w:r>
      <w:r w:rsidR="000A4C87">
        <w:rPr>
          <w:rFonts w:ascii="Times New Roman" w:hAnsi="Times New Roman" w:cs="Times New Roman"/>
          <w:sz w:val="24"/>
          <w:szCs w:val="24"/>
        </w:rPr>
        <w:t xml:space="preserve"> </w:t>
      </w:r>
      <w:r w:rsidR="000A4C87" w:rsidRPr="00E52DB8">
        <w:rPr>
          <w:rFonts w:ascii="Times New Roman" w:hAnsi="Times New Roman" w:cs="Times New Roman"/>
          <w:sz w:val="24"/>
          <w:szCs w:val="24"/>
        </w:rPr>
        <w:t xml:space="preserve">kriminaalmenetluse </w:t>
      </w:r>
      <w:r w:rsidR="000A4C87">
        <w:rPr>
          <w:rFonts w:ascii="Times New Roman" w:hAnsi="Times New Roman" w:cs="Times New Roman"/>
          <w:sz w:val="24"/>
          <w:szCs w:val="24"/>
        </w:rPr>
        <w:t>alustamise kohta</w:t>
      </w:r>
      <w:r w:rsidR="00AA6B08">
        <w:rPr>
          <w:rFonts w:ascii="Times New Roman" w:hAnsi="Times New Roman" w:cs="Times New Roman"/>
          <w:sz w:val="24"/>
          <w:szCs w:val="24"/>
        </w:rPr>
        <w:t xml:space="preserve">, kui </w:t>
      </w:r>
      <w:r>
        <w:rPr>
          <w:rFonts w:ascii="Times New Roman" w:hAnsi="Times New Roman" w:cs="Times New Roman"/>
          <w:sz w:val="24"/>
          <w:szCs w:val="24"/>
        </w:rPr>
        <w:t>juhtum võib mõjutada lapse heaolu</w:t>
      </w:r>
      <w:r w:rsidR="003F40E2" w:rsidRPr="00614EF8">
        <w:rPr>
          <w:rFonts w:ascii="Times New Roman" w:hAnsi="Times New Roman" w:cs="Times New Roman"/>
          <w:sz w:val="24"/>
          <w:szCs w:val="24"/>
        </w:rPr>
        <w:t>.</w:t>
      </w:r>
    </w:p>
    <w:p w14:paraId="13AF0C9C" w14:textId="77777777" w:rsidR="00033D12" w:rsidRDefault="00033D1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8DC738" w14:textId="6EA3CCB9" w:rsidR="00C6296D" w:rsidRDefault="007112B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7752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328FB">
        <w:rPr>
          <w:rFonts w:ascii="Times New Roman" w:hAnsi="Times New Roman" w:cs="Times New Roman"/>
          <w:sz w:val="24"/>
          <w:szCs w:val="24"/>
        </w:rPr>
        <w:t>Käesoleva paragrahvi l</w:t>
      </w:r>
      <w:r w:rsidR="00296257">
        <w:rPr>
          <w:rFonts w:ascii="Times New Roman" w:hAnsi="Times New Roman" w:cs="Times New Roman"/>
          <w:sz w:val="24"/>
          <w:szCs w:val="24"/>
        </w:rPr>
        <w:t xml:space="preserve">õike </w:t>
      </w:r>
      <w:r w:rsidR="00151FCE">
        <w:rPr>
          <w:rFonts w:ascii="Times New Roman" w:hAnsi="Times New Roman" w:cs="Times New Roman"/>
          <w:sz w:val="24"/>
          <w:szCs w:val="24"/>
        </w:rPr>
        <w:t>3</w:t>
      </w:r>
      <w:r w:rsidR="00296257">
        <w:rPr>
          <w:rFonts w:ascii="Times New Roman" w:hAnsi="Times New Roman" w:cs="Times New Roman"/>
          <w:sz w:val="24"/>
          <w:szCs w:val="24"/>
        </w:rPr>
        <w:t xml:space="preserve"> punkti</w:t>
      </w:r>
      <w:r w:rsidR="00982B29">
        <w:rPr>
          <w:rFonts w:ascii="Times New Roman" w:hAnsi="Times New Roman" w:cs="Times New Roman"/>
          <w:sz w:val="24"/>
          <w:szCs w:val="24"/>
        </w:rPr>
        <w:t>s</w:t>
      </w:r>
      <w:r w:rsidR="00296257">
        <w:rPr>
          <w:rFonts w:ascii="Times New Roman" w:hAnsi="Times New Roman" w:cs="Times New Roman"/>
          <w:sz w:val="24"/>
          <w:szCs w:val="24"/>
        </w:rPr>
        <w:t xml:space="preserve"> 2 </w:t>
      </w:r>
      <w:r w:rsidR="00982B29">
        <w:rPr>
          <w:rFonts w:ascii="Times New Roman" w:hAnsi="Times New Roman" w:cs="Times New Roman"/>
          <w:sz w:val="24"/>
          <w:szCs w:val="24"/>
        </w:rPr>
        <w:t xml:space="preserve">nimetatud </w:t>
      </w:r>
      <w:r w:rsidR="004328FB">
        <w:rPr>
          <w:rFonts w:ascii="Times New Roman" w:hAnsi="Times New Roman" w:cs="Times New Roman"/>
          <w:sz w:val="24"/>
          <w:szCs w:val="24"/>
        </w:rPr>
        <w:t xml:space="preserve">lapse </w:t>
      </w:r>
      <w:r w:rsidR="00296257">
        <w:rPr>
          <w:rFonts w:ascii="Times New Roman" w:hAnsi="Times New Roman" w:cs="Times New Roman"/>
          <w:sz w:val="24"/>
          <w:szCs w:val="24"/>
        </w:rPr>
        <w:t>sotsiaalsesse võrgustikku kuuluva isiku</w:t>
      </w:r>
      <w:r w:rsidR="00660856">
        <w:rPr>
          <w:rFonts w:ascii="Times New Roman" w:hAnsi="Times New Roman" w:cs="Times New Roman"/>
          <w:sz w:val="24"/>
          <w:szCs w:val="24"/>
        </w:rPr>
        <w:t xml:space="preserve"> töödeldavad isikuandmed on: </w:t>
      </w:r>
    </w:p>
    <w:p w14:paraId="0140ABF2" w14:textId="5C0F6FD5" w:rsidR="000B23FA" w:rsidRDefault="000B23FA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üldandmed;</w:t>
      </w:r>
    </w:p>
    <w:p w14:paraId="711FF87B" w14:textId="359316E2" w:rsidR="002D4C59" w:rsidRPr="00614EF8" w:rsidRDefault="000B23FA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A7082">
        <w:rPr>
          <w:rFonts w:ascii="Times New Roman" w:hAnsi="Times New Roman" w:cs="Times New Roman"/>
          <w:sz w:val="24"/>
          <w:szCs w:val="24"/>
        </w:rPr>
        <w:t xml:space="preserve">seos ja suhted </w:t>
      </w:r>
      <w:r>
        <w:rPr>
          <w:rFonts w:ascii="Times New Roman" w:hAnsi="Times New Roman" w:cs="Times New Roman"/>
          <w:sz w:val="24"/>
          <w:szCs w:val="24"/>
        </w:rPr>
        <w:t>lapsega</w:t>
      </w:r>
      <w:r w:rsidR="007A7082">
        <w:rPr>
          <w:rFonts w:ascii="Times New Roman" w:hAnsi="Times New Roman" w:cs="Times New Roman"/>
          <w:sz w:val="24"/>
          <w:szCs w:val="24"/>
        </w:rPr>
        <w:t>.</w:t>
      </w:r>
    </w:p>
    <w:p w14:paraId="23FE3552" w14:textId="77777777" w:rsidR="003924FD" w:rsidRDefault="003924F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A677F" w14:textId="08FB521F" w:rsidR="00096A8F" w:rsidRPr="00096A8F" w:rsidRDefault="00182FC5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A8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96A8F">
        <w:rPr>
          <w:rFonts w:ascii="Times New Roman" w:hAnsi="Times New Roman" w:cs="Times New Roman"/>
          <w:sz w:val="24"/>
          <w:szCs w:val="24"/>
        </w:rPr>
        <w:t xml:space="preserve">) Sotsiaalkindlustusametil on õigus töödelda käesoleva paragrahvi lõigetes </w:t>
      </w:r>
      <w:r>
        <w:rPr>
          <w:rFonts w:ascii="Times New Roman" w:hAnsi="Times New Roman" w:cs="Times New Roman"/>
          <w:sz w:val="24"/>
          <w:szCs w:val="24"/>
        </w:rPr>
        <w:t>3–6</w:t>
      </w:r>
      <w:r w:rsidRPr="00096A8F">
        <w:rPr>
          <w:rFonts w:ascii="Times New Roman" w:hAnsi="Times New Roman" w:cs="Times New Roman"/>
          <w:sz w:val="24"/>
          <w:szCs w:val="24"/>
        </w:rPr>
        <w:t xml:space="preserve"> nimetatud </w:t>
      </w:r>
      <w:r w:rsidR="00096A8F" w:rsidRPr="00096A8F">
        <w:rPr>
          <w:rFonts w:ascii="Times New Roman" w:hAnsi="Times New Roman" w:cs="Times New Roman"/>
          <w:sz w:val="24"/>
          <w:szCs w:val="24"/>
        </w:rPr>
        <w:t xml:space="preserve">isikuandmeid käesoleva seaduse </w:t>
      </w:r>
      <w:bookmarkStart w:id="63" w:name="_Hlk157173668"/>
      <w:r w:rsidR="00096A8F" w:rsidRPr="00096A8F">
        <w:rPr>
          <w:rFonts w:ascii="Times New Roman" w:hAnsi="Times New Roman" w:cs="Times New Roman"/>
          <w:sz w:val="24"/>
          <w:szCs w:val="24"/>
        </w:rPr>
        <w:t>§ 15 lõike 2 punktides 2</w:t>
      </w:r>
      <w:r w:rsidR="007F727D" w:rsidRPr="007F727D">
        <w:rPr>
          <w:rFonts w:ascii="Times New Roman" w:hAnsi="Times New Roman" w:cs="Times New Roman"/>
          <w:sz w:val="24"/>
          <w:szCs w:val="24"/>
        </w:rPr>
        <w:t>–</w:t>
      </w:r>
      <w:r w:rsidR="00096A8F" w:rsidRPr="00096A8F">
        <w:rPr>
          <w:rFonts w:ascii="Times New Roman" w:hAnsi="Times New Roman" w:cs="Times New Roman"/>
          <w:sz w:val="24"/>
          <w:szCs w:val="24"/>
        </w:rPr>
        <w:t xml:space="preserve">4 ja lõike 3 </w:t>
      </w:r>
      <w:r w:rsidR="00096A8F" w:rsidRPr="00861E50">
        <w:rPr>
          <w:rFonts w:ascii="Times New Roman" w:hAnsi="Times New Roman" w:cs="Times New Roman"/>
          <w:sz w:val="24"/>
          <w:szCs w:val="24"/>
        </w:rPr>
        <w:t>punktides 6</w:t>
      </w:r>
      <w:del w:id="64" w:author="Mari Koik" w:date="2024-04-02T15:42:00Z">
        <w:r w:rsidR="007F727D" w:rsidRPr="00861E50" w:rsidDel="003C68CD">
          <w:rPr>
            <w:rFonts w:ascii="Times New Roman" w:hAnsi="Times New Roman" w:cs="Times New Roman"/>
            <w:sz w:val="24"/>
            <w:szCs w:val="24"/>
          </w:rPr>
          <w:delText>–</w:delText>
        </w:r>
      </w:del>
      <w:ins w:id="65" w:author="Mari Koik" w:date="2024-04-02T15:42:00Z">
        <w:r w:rsidR="003C68CD">
          <w:rPr>
            <w:rFonts w:ascii="Times New Roman" w:hAnsi="Times New Roman" w:cs="Times New Roman"/>
            <w:sz w:val="24"/>
            <w:szCs w:val="24"/>
          </w:rPr>
          <w:t xml:space="preserve"> ja </w:t>
        </w:r>
      </w:ins>
      <w:r w:rsidR="00096A8F" w:rsidRPr="00861E50">
        <w:rPr>
          <w:rFonts w:ascii="Times New Roman" w:hAnsi="Times New Roman" w:cs="Times New Roman"/>
          <w:sz w:val="24"/>
          <w:szCs w:val="24"/>
        </w:rPr>
        <w:t>7 nimetatud</w:t>
      </w:r>
      <w:r w:rsidR="00096A8F" w:rsidRPr="00096A8F">
        <w:rPr>
          <w:rFonts w:ascii="Times New Roman" w:hAnsi="Times New Roman" w:cs="Times New Roman"/>
          <w:sz w:val="24"/>
          <w:szCs w:val="24"/>
        </w:rPr>
        <w:t xml:space="preserve"> </w:t>
      </w:r>
      <w:del w:id="66" w:author="Helen Uustalu" w:date="2024-04-05T14:24:00Z">
        <w:r w:rsidR="00096A8F" w:rsidRPr="00096A8F" w:rsidDel="00CA3816">
          <w:rPr>
            <w:rFonts w:ascii="Times New Roman" w:hAnsi="Times New Roman" w:cs="Times New Roman"/>
            <w:sz w:val="24"/>
            <w:szCs w:val="24"/>
          </w:rPr>
          <w:delText>ülesannete</w:delText>
        </w:r>
        <w:bookmarkEnd w:id="63"/>
        <w:r w:rsidR="00096A8F" w:rsidRPr="00096A8F" w:rsidDel="00CA381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Start w:id="67"/>
      <w:ins w:id="68" w:author="Helen Uustalu" w:date="2024-04-05T14:24:00Z">
        <w:r w:rsidR="00CA3816">
          <w:rPr>
            <w:rFonts w:ascii="Times New Roman" w:hAnsi="Times New Roman" w:cs="Times New Roman"/>
            <w:sz w:val="24"/>
            <w:szCs w:val="24"/>
          </w:rPr>
          <w:t>meetmete</w:t>
        </w:r>
        <w:r w:rsidR="00CA3816" w:rsidRPr="00096A8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69" w:author="Helen Uustalu" w:date="2024-04-05T14:24:00Z">
        <w:r w:rsidR="00096A8F" w:rsidRPr="00096A8F" w:rsidDel="00CA3816">
          <w:rPr>
            <w:rFonts w:ascii="Times New Roman" w:hAnsi="Times New Roman" w:cs="Times New Roman"/>
            <w:sz w:val="24"/>
            <w:szCs w:val="24"/>
          </w:rPr>
          <w:delText>täitmiseks</w:delText>
        </w:r>
      </w:del>
      <w:ins w:id="70" w:author="Helen Uustalu" w:date="2024-04-05T14:24:00Z">
        <w:r w:rsidR="00CA3816">
          <w:rPr>
            <w:rFonts w:ascii="Times New Roman" w:hAnsi="Times New Roman" w:cs="Times New Roman"/>
            <w:sz w:val="24"/>
            <w:szCs w:val="24"/>
          </w:rPr>
          <w:t>rakendamiseks</w:t>
        </w:r>
      </w:ins>
      <w:commentRangeEnd w:id="67"/>
      <w:ins w:id="71" w:author="Helen Uustalu" w:date="2024-04-05T14:25:00Z">
        <w:r w:rsidR="00CA3816">
          <w:rPr>
            <w:rStyle w:val="Kommentaariviide"/>
          </w:rPr>
          <w:commentReference w:id="67"/>
        </w:r>
      </w:ins>
      <w:r w:rsidR="00096A8F" w:rsidRPr="00096A8F">
        <w:rPr>
          <w:rFonts w:ascii="Times New Roman" w:hAnsi="Times New Roman" w:cs="Times New Roman"/>
          <w:sz w:val="24"/>
          <w:szCs w:val="24"/>
        </w:rPr>
        <w:t>.</w:t>
      </w:r>
    </w:p>
    <w:p w14:paraId="4D75679D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8659F" w14:textId="5DC06138" w:rsidR="002149AE" w:rsidRDefault="00096A8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A8F">
        <w:rPr>
          <w:rFonts w:ascii="Times New Roman" w:hAnsi="Times New Roman" w:cs="Times New Roman"/>
          <w:sz w:val="24"/>
          <w:szCs w:val="24"/>
        </w:rPr>
        <w:t>(</w:t>
      </w:r>
      <w:r w:rsidR="00047373">
        <w:rPr>
          <w:rFonts w:ascii="Times New Roman" w:hAnsi="Times New Roman" w:cs="Times New Roman"/>
          <w:sz w:val="24"/>
          <w:szCs w:val="24"/>
        </w:rPr>
        <w:t>8</w:t>
      </w:r>
      <w:r w:rsidRPr="00096A8F">
        <w:rPr>
          <w:rFonts w:ascii="Times New Roman" w:hAnsi="Times New Roman" w:cs="Times New Roman"/>
          <w:sz w:val="24"/>
          <w:szCs w:val="24"/>
        </w:rPr>
        <w:t>) Kohaliku omavalitsuse üksus ja käesoleva seaduse §-des 29</w:t>
      </w:r>
      <w:r w:rsidRPr="00096A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96A8F">
        <w:rPr>
          <w:rFonts w:ascii="Times New Roman" w:hAnsi="Times New Roman" w:cs="Times New Roman"/>
          <w:sz w:val="24"/>
          <w:szCs w:val="24"/>
        </w:rPr>
        <w:t xml:space="preserve"> ja 33 sätestatud juhtu</w:t>
      </w:r>
      <w:r w:rsidR="00000996">
        <w:rPr>
          <w:rFonts w:ascii="Times New Roman" w:hAnsi="Times New Roman" w:cs="Times New Roman"/>
          <w:sz w:val="24"/>
          <w:szCs w:val="24"/>
        </w:rPr>
        <w:t>d</w:t>
      </w:r>
      <w:r w:rsidRPr="00096A8F">
        <w:rPr>
          <w:rFonts w:ascii="Times New Roman" w:hAnsi="Times New Roman" w:cs="Times New Roman"/>
          <w:sz w:val="24"/>
          <w:szCs w:val="24"/>
        </w:rPr>
        <w:t xml:space="preserve">el Sotsiaalkindlustusamet võib </w:t>
      </w:r>
      <w:r w:rsidRPr="00861E50">
        <w:rPr>
          <w:rFonts w:ascii="Times New Roman" w:hAnsi="Times New Roman" w:cs="Times New Roman"/>
          <w:sz w:val="24"/>
          <w:szCs w:val="24"/>
        </w:rPr>
        <w:t xml:space="preserve">lapse abivajaduse hindamiseks ja </w:t>
      </w:r>
      <w:r w:rsidR="00000996" w:rsidRPr="00861E50">
        <w:rPr>
          <w:rFonts w:ascii="Times New Roman" w:hAnsi="Times New Roman" w:cs="Times New Roman"/>
          <w:sz w:val="24"/>
          <w:szCs w:val="24"/>
        </w:rPr>
        <w:t xml:space="preserve">sobiva </w:t>
      </w:r>
      <w:r w:rsidRPr="00861E50">
        <w:rPr>
          <w:rFonts w:ascii="Times New Roman" w:hAnsi="Times New Roman" w:cs="Times New Roman"/>
          <w:sz w:val="24"/>
          <w:szCs w:val="24"/>
        </w:rPr>
        <w:t>abi osutamiseks kaasata</w:t>
      </w:r>
      <w:r w:rsidRPr="00096A8F">
        <w:rPr>
          <w:rFonts w:ascii="Times New Roman" w:hAnsi="Times New Roman" w:cs="Times New Roman"/>
          <w:sz w:val="24"/>
          <w:szCs w:val="24"/>
        </w:rPr>
        <w:t xml:space="preserve"> selle lapsega töötavaid isikuid ning teisi asjaomaseid spetsialiste ja asutusi</w:t>
      </w:r>
      <w:r w:rsidR="00861E50">
        <w:rPr>
          <w:rFonts w:ascii="Times New Roman" w:hAnsi="Times New Roman" w:cs="Times New Roman"/>
          <w:sz w:val="24"/>
          <w:szCs w:val="24"/>
        </w:rPr>
        <w:t>.</w:t>
      </w:r>
      <w:r w:rsidRPr="00096A8F">
        <w:rPr>
          <w:rFonts w:ascii="Times New Roman" w:hAnsi="Times New Roman" w:cs="Times New Roman"/>
          <w:sz w:val="24"/>
          <w:szCs w:val="24"/>
        </w:rPr>
        <w:t xml:space="preserve"> </w:t>
      </w:r>
      <w:del w:id="72" w:author="Helen Uustalu" w:date="2024-04-05T14:28:00Z">
        <w:r w:rsidRPr="00096A8F" w:rsidDel="00CA3816">
          <w:rPr>
            <w:rFonts w:ascii="Times New Roman" w:hAnsi="Times New Roman" w:cs="Times New Roman"/>
            <w:sz w:val="24"/>
            <w:szCs w:val="24"/>
          </w:rPr>
          <w:delText xml:space="preserve">Eelviidatud </w:delText>
        </w:r>
      </w:del>
      <w:ins w:id="73" w:author="Helen Uustalu" w:date="2024-04-05T14:28:00Z">
        <w:r w:rsidR="00CA3816">
          <w:rPr>
            <w:rFonts w:ascii="Times New Roman" w:hAnsi="Times New Roman" w:cs="Times New Roman"/>
            <w:sz w:val="24"/>
            <w:szCs w:val="24"/>
          </w:rPr>
          <w:t>Käesoleva lõike esimeses lauses viidatud</w:t>
        </w:r>
        <w:r w:rsidR="00CA3816" w:rsidRPr="00096A8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096A8F">
        <w:rPr>
          <w:rFonts w:ascii="Times New Roman" w:hAnsi="Times New Roman" w:cs="Times New Roman"/>
          <w:sz w:val="24"/>
          <w:szCs w:val="24"/>
        </w:rPr>
        <w:t xml:space="preserve">eesmärkide täitmiseks on </w:t>
      </w:r>
      <w:r w:rsidR="00503DCF" w:rsidRPr="00EC44F0">
        <w:rPr>
          <w:rFonts w:ascii="Times New Roman" w:hAnsi="Times New Roman" w:cs="Times New Roman"/>
          <w:sz w:val="24"/>
          <w:szCs w:val="24"/>
        </w:rPr>
        <w:t xml:space="preserve">ka menetlusse kaasatud </w:t>
      </w:r>
      <w:r w:rsidR="00503DCF" w:rsidRPr="00C26DF1">
        <w:rPr>
          <w:rFonts w:ascii="Times New Roman" w:hAnsi="Times New Roman" w:cs="Times New Roman"/>
          <w:sz w:val="24"/>
          <w:szCs w:val="24"/>
        </w:rPr>
        <w:t>osa</w:t>
      </w:r>
      <w:r w:rsidR="00503DCF" w:rsidRPr="00EC44F0">
        <w:rPr>
          <w:rFonts w:ascii="Times New Roman" w:hAnsi="Times New Roman" w:cs="Times New Roman"/>
          <w:sz w:val="24"/>
          <w:szCs w:val="24"/>
        </w:rPr>
        <w:t>poolte</w:t>
      </w:r>
      <w:r w:rsidR="00503DCF">
        <w:rPr>
          <w:rFonts w:ascii="Times New Roman" w:hAnsi="Times New Roman" w:cs="Times New Roman"/>
          <w:sz w:val="24"/>
          <w:szCs w:val="24"/>
        </w:rPr>
        <w:t>l</w:t>
      </w:r>
      <w:r w:rsidR="00503DCF" w:rsidRPr="00EC44F0">
        <w:rPr>
          <w:rFonts w:ascii="Times New Roman" w:hAnsi="Times New Roman" w:cs="Times New Roman"/>
          <w:sz w:val="24"/>
          <w:szCs w:val="24"/>
        </w:rPr>
        <w:t xml:space="preserve"> </w:t>
      </w:r>
      <w:r w:rsidRPr="00EC44F0">
        <w:rPr>
          <w:rFonts w:ascii="Times New Roman" w:hAnsi="Times New Roman" w:cs="Times New Roman"/>
          <w:sz w:val="24"/>
          <w:szCs w:val="24"/>
        </w:rPr>
        <w:t xml:space="preserve">õigus </w:t>
      </w:r>
      <w:r w:rsidR="00916F54">
        <w:rPr>
          <w:rFonts w:ascii="Times New Roman" w:hAnsi="Times New Roman" w:cs="Times New Roman"/>
          <w:sz w:val="24"/>
          <w:szCs w:val="24"/>
        </w:rPr>
        <w:t xml:space="preserve">töödelda </w:t>
      </w:r>
      <w:r w:rsidR="001D5084" w:rsidRPr="00EC44F0">
        <w:rPr>
          <w:rFonts w:ascii="Times New Roman" w:hAnsi="Times New Roman" w:cs="Times New Roman"/>
          <w:sz w:val="24"/>
          <w:szCs w:val="24"/>
        </w:rPr>
        <w:t xml:space="preserve">käesoleva paragrahvi </w:t>
      </w:r>
      <w:r w:rsidRPr="00EC44F0">
        <w:rPr>
          <w:rFonts w:ascii="Times New Roman" w:hAnsi="Times New Roman" w:cs="Times New Roman"/>
          <w:sz w:val="24"/>
          <w:szCs w:val="24"/>
        </w:rPr>
        <w:t xml:space="preserve">lõigetes </w:t>
      </w:r>
      <w:r w:rsidR="008C6D22">
        <w:rPr>
          <w:rFonts w:ascii="Times New Roman" w:hAnsi="Times New Roman" w:cs="Times New Roman"/>
          <w:sz w:val="24"/>
          <w:szCs w:val="24"/>
        </w:rPr>
        <w:t>3–6</w:t>
      </w:r>
      <w:r w:rsidRPr="00EC44F0">
        <w:rPr>
          <w:rFonts w:ascii="Times New Roman" w:hAnsi="Times New Roman" w:cs="Times New Roman"/>
          <w:sz w:val="24"/>
          <w:szCs w:val="24"/>
        </w:rPr>
        <w:t xml:space="preserve"> nimetatud andmeid.</w:t>
      </w:r>
      <w:r w:rsidR="006570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B571AA" w14:textId="77777777" w:rsidR="002149AE" w:rsidRDefault="002149AE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C29E1" w14:textId="67600F4F" w:rsidR="004A5583" w:rsidRPr="004D62A2" w:rsidRDefault="009E1A5B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A5583" w:rsidRPr="004D62A2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="00D36A9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="00EF430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A5583" w:rsidRPr="004D62A2">
        <w:rPr>
          <w:rFonts w:ascii="Times New Roman" w:hAnsi="Times New Roman" w:cs="Times New Roman"/>
          <w:b/>
          <w:bCs/>
          <w:sz w:val="24"/>
          <w:szCs w:val="24"/>
        </w:rPr>
        <w:t>Konfidentsiaalsuskohustus</w:t>
      </w:r>
    </w:p>
    <w:p w14:paraId="4B431FEB" w14:textId="77777777" w:rsidR="00876D37" w:rsidRDefault="00876D37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FA420" w14:textId="77777777" w:rsidR="00AE48D8" w:rsidRPr="00385ECC" w:rsidRDefault="00AE48D8" w:rsidP="00AE4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ADE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Pr="00603832">
        <w:rPr>
          <w:rFonts w:ascii="Times New Roman" w:hAnsi="Times New Roman" w:cs="Times New Roman"/>
          <w:sz w:val="24"/>
          <w:szCs w:val="24"/>
        </w:rPr>
        <w:t>§ 34</w:t>
      </w:r>
      <w:r w:rsidRPr="006038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03832">
        <w:rPr>
          <w:rFonts w:ascii="Times New Roman" w:hAnsi="Times New Roman" w:cs="Times New Roman"/>
          <w:sz w:val="24"/>
          <w:szCs w:val="24"/>
        </w:rPr>
        <w:t xml:space="preserve"> lõike 8 alusel</w:t>
      </w:r>
      <w:r w:rsidRPr="00933ADE">
        <w:rPr>
          <w:rFonts w:ascii="Times New Roman" w:hAnsi="Times New Roman" w:cs="Times New Roman"/>
          <w:sz w:val="24"/>
          <w:szCs w:val="24"/>
        </w:rPr>
        <w:t xml:space="preserve"> </w:t>
      </w:r>
      <w:r w:rsidRPr="00603832">
        <w:rPr>
          <w:rFonts w:ascii="Times New Roman" w:hAnsi="Times New Roman" w:cs="Times New Roman"/>
          <w:sz w:val="24"/>
          <w:szCs w:val="24"/>
        </w:rPr>
        <w:t>infot saanud</w:t>
      </w:r>
      <w:r w:rsidRPr="00933ADE">
        <w:rPr>
          <w:rFonts w:ascii="Times New Roman" w:hAnsi="Times New Roman" w:cs="Times New Roman"/>
          <w:sz w:val="24"/>
          <w:szCs w:val="24"/>
        </w:rPr>
        <w:t xml:space="preserve"> isikud</w:t>
      </w:r>
      <w:r w:rsidRPr="00933ADE">
        <w:rPr>
          <w:rStyle w:val="ui-provider"/>
          <w:rFonts w:ascii="Times New Roman" w:hAnsi="Times New Roman" w:cs="Times New Roman"/>
          <w:sz w:val="24"/>
          <w:szCs w:val="24"/>
        </w:rPr>
        <w:t xml:space="preserve"> peavad hoidma konfidentsiaalsena neile </w:t>
      </w:r>
      <w:r>
        <w:rPr>
          <w:rStyle w:val="ui-provider"/>
          <w:rFonts w:ascii="Times New Roman" w:hAnsi="Times New Roman" w:cs="Times New Roman"/>
          <w:sz w:val="24"/>
          <w:szCs w:val="24"/>
        </w:rPr>
        <w:t>lastekaitsejuhtumi menetlemise</w:t>
      </w:r>
      <w:r w:rsidRPr="00933ADE">
        <w:rPr>
          <w:rStyle w:val="ui-provider"/>
          <w:rFonts w:ascii="Times New Roman" w:hAnsi="Times New Roman" w:cs="Times New Roman"/>
          <w:sz w:val="24"/>
          <w:szCs w:val="24"/>
        </w:rPr>
        <w:t xml:space="preserve"> käigus teatavaks saanud isikuandmeid, kui seaduses või kokkuleppel </w:t>
      </w:r>
      <w:r>
        <w:rPr>
          <w:rStyle w:val="ui-provider"/>
          <w:rFonts w:ascii="Times New Roman" w:hAnsi="Times New Roman" w:cs="Times New Roman"/>
          <w:sz w:val="24"/>
          <w:szCs w:val="24"/>
        </w:rPr>
        <w:t>asjaomase</w:t>
      </w:r>
      <w:r w:rsidRPr="006B1D03">
        <w:rPr>
          <w:rStyle w:val="ui-provider"/>
          <w:rFonts w:ascii="Times New Roman" w:hAnsi="Times New Roman" w:cs="Times New Roman"/>
          <w:sz w:val="24"/>
          <w:szCs w:val="24"/>
        </w:rPr>
        <w:t xml:space="preserve"> i</w:t>
      </w:r>
      <w:r w:rsidRPr="00933ADE">
        <w:rPr>
          <w:rStyle w:val="ui-provider"/>
          <w:rFonts w:ascii="Times New Roman" w:hAnsi="Times New Roman" w:cs="Times New Roman"/>
          <w:sz w:val="24"/>
          <w:szCs w:val="24"/>
        </w:rPr>
        <w:t>sikuga ei ole ette nähtud teisiti.</w:t>
      </w:r>
      <w:r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</w:p>
    <w:p w14:paraId="20C09424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0CE8AC" w14:textId="31D949A2" w:rsidR="002C254D" w:rsidRPr="002C254D" w:rsidRDefault="002C254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54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20055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="00AC7A3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2C254D">
        <w:rPr>
          <w:rFonts w:ascii="Times New Roman" w:hAnsi="Times New Roman" w:cs="Times New Roman"/>
          <w:b/>
          <w:bCs/>
          <w:sz w:val="24"/>
          <w:szCs w:val="24"/>
        </w:rPr>
        <w:t xml:space="preserve">. Terviseandmete </w:t>
      </w:r>
      <w:r w:rsidR="00BA2043">
        <w:rPr>
          <w:rFonts w:ascii="Times New Roman" w:hAnsi="Times New Roman" w:cs="Times New Roman"/>
          <w:b/>
          <w:bCs/>
          <w:sz w:val="24"/>
          <w:szCs w:val="24"/>
        </w:rPr>
        <w:t xml:space="preserve">töötlemine </w:t>
      </w:r>
    </w:p>
    <w:p w14:paraId="428EEBC1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6D957" w14:textId="002613C1" w:rsidR="002C254D" w:rsidRPr="002C254D" w:rsidRDefault="002C254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54D">
        <w:rPr>
          <w:rFonts w:ascii="Times New Roman" w:hAnsi="Times New Roman" w:cs="Times New Roman"/>
          <w:sz w:val="24"/>
          <w:szCs w:val="24"/>
        </w:rPr>
        <w:t>Kohaliku omavalitsuse üksuse</w:t>
      </w:r>
      <w:r w:rsidR="0087597D">
        <w:rPr>
          <w:rFonts w:ascii="Times New Roman" w:hAnsi="Times New Roman" w:cs="Times New Roman"/>
          <w:sz w:val="24"/>
          <w:szCs w:val="24"/>
        </w:rPr>
        <w:t>l</w:t>
      </w:r>
      <w:r w:rsidRPr="002C254D">
        <w:rPr>
          <w:rFonts w:ascii="Times New Roman" w:hAnsi="Times New Roman" w:cs="Times New Roman"/>
          <w:sz w:val="24"/>
          <w:szCs w:val="24"/>
        </w:rPr>
        <w:t xml:space="preserve"> ja Sotsiaalkindlustusameti</w:t>
      </w:r>
      <w:r w:rsidR="0087597D">
        <w:rPr>
          <w:rFonts w:ascii="Times New Roman" w:hAnsi="Times New Roman" w:cs="Times New Roman"/>
          <w:sz w:val="24"/>
          <w:szCs w:val="24"/>
        </w:rPr>
        <w:t>l</w:t>
      </w:r>
      <w:r w:rsidRPr="002C254D">
        <w:rPr>
          <w:rFonts w:ascii="Times New Roman" w:hAnsi="Times New Roman" w:cs="Times New Roman"/>
          <w:sz w:val="24"/>
          <w:szCs w:val="24"/>
        </w:rPr>
        <w:t xml:space="preserve"> on õigus saada tervishoiuteenuse osutajalt lapse, lapsevanema</w:t>
      </w:r>
      <w:r w:rsidR="00D625E6">
        <w:rPr>
          <w:rFonts w:ascii="Times New Roman" w:hAnsi="Times New Roman" w:cs="Times New Roman"/>
          <w:sz w:val="24"/>
          <w:szCs w:val="24"/>
        </w:rPr>
        <w:t xml:space="preserve"> ja</w:t>
      </w:r>
      <w:r w:rsidRPr="002C254D">
        <w:rPr>
          <w:rFonts w:ascii="Times New Roman" w:hAnsi="Times New Roman" w:cs="Times New Roman"/>
          <w:sz w:val="24"/>
          <w:szCs w:val="24"/>
        </w:rPr>
        <w:t xml:space="preserve"> last kasvatava isiku</w:t>
      </w:r>
      <w:r w:rsidR="00357EF4">
        <w:rPr>
          <w:rFonts w:ascii="Times New Roman" w:hAnsi="Times New Roman" w:cs="Times New Roman"/>
          <w:sz w:val="24"/>
          <w:szCs w:val="24"/>
        </w:rPr>
        <w:t xml:space="preserve"> ning</w:t>
      </w:r>
      <w:r w:rsidR="00A237EC">
        <w:rPr>
          <w:rFonts w:ascii="Times New Roman" w:hAnsi="Times New Roman" w:cs="Times New Roman"/>
          <w:sz w:val="24"/>
          <w:szCs w:val="24"/>
        </w:rPr>
        <w:t xml:space="preserve"> </w:t>
      </w:r>
      <w:r w:rsidRPr="002C254D">
        <w:rPr>
          <w:rFonts w:ascii="Times New Roman" w:hAnsi="Times New Roman" w:cs="Times New Roman"/>
          <w:sz w:val="24"/>
          <w:szCs w:val="24"/>
        </w:rPr>
        <w:t xml:space="preserve">lapse </w:t>
      </w:r>
      <w:r w:rsidR="00151FCE">
        <w:rPr>
          <w:rFonts w:ascii="Times New Roman" w:hAnsi="Times New Roman" w:cs="Times New Roman"/>
          <w:sz w:val="24"/>
          <w:szCs w:val="24"/>
        </w:rPr>
        <w:t>pere</w:t>
      </w:r>
      <w:r w:rsidRPr="002C254D">
        <w:rPr>
          <w:rFonts w:ascii="Times New Roman" w:hAnsi="Times New Roman" w:cs="Times New Roman"/>
          <w:sz w:val="24"/>
          <w:szCs w:val="24"/>
        </w:rPr>
        <w:t>liikme terviseandmeid</w:t>
      </w:r>
      <w:r w:rsidR="00073744">
        <w:rPr>
          <w:rFonts w:ascii="Times New Roman" w:hAnsi="Times New Roman" w:cs="Times New Roman"/>
          <w:sz w:val="24"/>
          <w:szCs w:val="24"/>
        </w:rPr>
        <w:t xml:space="preserve"> </w:t>
      </w:r>
      <w:r w:rsidR="00E8027A">
        <w:rPr>
          <w:rFonts w:ascii="Times New Roman" w:hAnsi="Times New Roman" w:cs="Times New Roman"/>
          <w:sz w:val="24"/>
          <w:szCs w:val="24"/>
        </w:rPr>
        <w:t xml:space="preserve">käesoleva seaduse § </w:t>
      </w:r>
      <w:r w:rsidR="00926F0D">
        <w:rPr>
          <w:rFonts w:ascii="Times New Roman" w:hAnsi="Times New Roman" w:cs="Times New Roman"/>
          <w:sz w:val="24"/>
          <w:szCs w:val="24"/>
        </w:rPr>
        <w:t>34</w:t>
      </w:r>
      <w:r w:rsidR="00926F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8027A">
        <w:rPr>
          <w:rFonts w:ascii="Times New Roman" w:hAnsi="Times New Roman" w:cs="Times New Roman"/>
          <w:sz w:val="24"/>
          <w:szCs w:val="24"/>
        </w:rPr>
        <w:t xml:space="preserve"> lõi</w:t>
      </w:r>
      <w:r w:rsidR="00DC2CC4">
        <w:rPr>
          <w:rFonts w:ascii="Times New Roman" w:hAnsi="Times New Roman" w:cs="Times New Roman"/>
          <w:sz w:val="24"/>
          <w:szCs w:val="24"/>
        </w:rPr>
        <w:t>ke</w:t>
      </w:r>
      <w:r w:rsidR="00E8027A">
        <w:rPr>
          <w:rFonts w:ascii="Times New Roman" w:hAnsi="Times New Roman" w:cs="Times New Roman"/>
          <w:sz w:val="24"/>
          <w:szCs w:val="24"/>
        </w:rPr>
        <w:t xml:space="preserve"> </w:t>
      </w:r>
      <w:r w:rsidR="00047373">
        <w:rPr>
          <w:rFonts w:ascii="Times New Roman" w:hAnsi="Times New Roman" w:cs="Times New Roman"/>
          <w:sz w:val="24"/>
          <w:szCs w:val="24"/>
        </w:rPr>
        <w:t>3</w:t>
      </w:r>
      <w:r w:rsidR="00DC2CC4">
        <w:rPr>
          <w:rFonts w:ascii="Times New Roman" w:hAnsi="Times New Roman" w:cs="Times New Roman"/>
          <w:sz w:val="24"/>
          <w:szCs w:val="24"/>
        </w:rPr>
        <w:t xml:space="preserve"> punkti</w:t>
      </w:r>
      <w:r w:rsidR="00E97162">
        <w:rPr>
          <w:rFonts w:ascii="Times New Roman" w:hAnsi="Times New Roman" w:cs="Times New Roman"/>
          <w:sz w:val="24"/>
          <w:szCs w:val="24"/>
        </w:rPr>
        <w:t>de</w:t>
      </w:r>
      <w:r w:rsidR="00DC2CC4">
        <w:rPr>
          <w:rFonts w:ascii="Times New Roman" w:hAnsi="Times New Roman" w:cs="Times New Roman"/>
          <w:sz w:val="24"/>
          <w:szCs w:val="24"/>
        </w:rPr>
        <w:t>s 4</w:t>
      </w:r>
      <w:r w:rsidR="00E97162">
        <w:rPr>
          <w:rFonts w:ascii="Times New Roman" w:hAnsi="Times New Roman" w:cs="Times New Roman"/>
          <w:sz w:val="24"/>
          <w:szCs w:val="24"/>
        </w:rPr>
        <w:t xml:space="preserve"> ja 5</w:t>
      </w:r>
      <w:r w:rsidR="00DC2CC4">
        <w:rPr>
          <w:rFonts w:ascii="Times New Roman" w:hAnsi="Times New Roman" w:cs="Times New Roman"/>
          <w:sz w:val="24"/>
          <w:szCs w:val="24"/>
        </w:rPr>
        <w:t xml:space="preserve">, lõike </w:t>
      </w:r>
      <w:r w:rsidR="00047373">
        <w:rPr>
          <w:rFonts w:ascii="Times New Roman" w:hAnsi="Times New Roman" w:cs="Times New Roman"/>
          <w:sz w:val="24"/>
          <w:szCs w:val="24"/>
        </w:rPr>
        <w:t>4</w:t>
      </w:r>
      <w:r w:rsidR="00B71779">
        <w:rPr>
          <w:rFonts w:ascii="Times New Roman" w:hAnsi="Times New Roman" w:cs="Times New Roman"/>
          <w:sz w:val="24"/>
          <w:szCs w:val="24"/>
        </w:rPr>
        <w:t xml:space="preserve"> </w:t>
      </w:r>
      <w:r w:rsidR="0046451B">
        <w:rPr>
          <w:rFonts w:ascii="Times New Roman" w:hAnsi="Times New Roman" w:cs="Times New Roman"/>
          <w:sz w:val="24"/>
          <w:szCs w:val="24"/>
        </w:rPr>
        <w:t>punktides 5</w:t>
      </w:r>
      <w:r w:rsidR="0046451B" w:rsidRPr="00861E50">
        <w:rPr>
          <w:rFonts w:ascii="Times New Roman" w:hAnsi="Times New Roman" w:cs="Times New Roman"/>
          <w:sz w:val="24"/>
          <w:szCs w:val="24"/>
        </w:rPr>
        <w:t>–</w:t>
      </w:r>
      <w:r w:rsidR="0046451B">
        <w:rPr>
          <w:rFonts w:ascii="Times New Roman" w:hAnsi="Times New Roman" w:cs="Times New Roman"/>
          <w:sz w:val="24"/>
          <w:szCs w:val="24"/>
        </w:rPr>
        <w:t xml:space="preserve">7 ja lõike </w:t>
      </w:r>
      <w:r w:rsidR="00047373">
        <w:rPr>
          <w:rFonts w:ascii="Times New Roman" w:hAnsi="Times New Roman" w:cs="Times New Roman"/>
          <w:sz w:val="24"/>
          <w:szCs w:val="24"/>
        </w:rPr>
        <w:t>5</w:t>
      </w:r>
      <w:r w:rsidR="00816B32">
        <w:rPr>
          <w:rFonts w:ascii="Times New Roman" w:hAnsi="Times New Roman" w:cs="Times New Roman"/>
          <w:sz w:val="24"/>
          <w:szCs w:val="24"/>
        </w:rPr>
        <w:t xml:space="preserve"> </w:t>
      </w:r>
      <w:r w:rsidR="00506452">
        <w:rPr>
          <w:rFonts w:ascii="Times New Roman" w:hAnsi="Times New Roman" w:cs="Times New Roman"/>
          <w:sz w:val="24"/>
          <w:szCs w:val="24"/>
        </w:rPr>
        <w:t>punkti</w:t>
      </w:r>
      <w:r w:rsidR="00FC3E29">
        <w:rPr>
          <w:rFonts w:ascii="Times New Roman" w:hAnsi="Times New Roman" w:cs="Times New Roman"/>
          <w:sz w:val="24"/>
          <w:szCs w:val="24"/>
        </w:rPr>
        <w:t>de</w:t>
      </w:r>
      <w:r w:rsidR="00506452">
        <w:rPr>
          <w:rFonts w:ascii="Times New Roman" w:hAnsi="Times New Roman" w:cs="Times New Roman"/>
          <w:sz w:val="24"/>
          <w:szCs w:val="24"/>
        </w:rPr>
        <w:t xml:space="preserve">s 3 </w:t>
      </w:r>
      <w:r w:rsidR="00FC3E29">
        <w:rPr>
          <w:rFonts w:ascii="Times New Roman" w:hAnsi="Times New Roman" w:cs="Times New Roman"/>
          <w:sz w:val="24"/>
          <w:szCs w:val="24"/>
        </w:rPr>
        <w:t xml:space="preserve">ja 4 </w:t>
      </w:r>
      <w:r w:rsidR="00E8027A">
        <w:rPr>
          <w:rFonts w:ascii="Times New Roman" w:hAnsi="Times New Roman" w:cs="Times New Roman"/>
          <w:sz w:val="24"/>
          <w:szCs w:val="24"/>
        </w:rPr>
        <w:t>määratud ulatuses</w:t>
      </w:r>
      <w:r w:rsidRPr="002C254D">
        <w:rPr>
          <w:rFonts w:ascii="Times New Roman" w:hAnsi="Times New Roman" w:cs="Times New Roman"/>
          <w:sz w:val="24"/>
          <w:szCs w:val="24"/>
        </w:rPr>
        <w:t xml:space="preserve"> </w:t>
      </w:r>
      <w:r w:rsidRPr="009D4856">
        <w:rPr>
          <w:rFonts w:ascii="Times New Roman" w:hAnsi="Times New Roman" w:cs="Times New Roman"/>
          <w:sz w:val="24"/>
          <w:szCs w:val="24"/>
        </w:rPr>
        <w:t>lapse abivajaduse hindamiseks ja sobiva abi osutamiseks.</w:t>
      </w:r>
    </w:p>
    <w:p w14:paraId="2843026B" w14:textId="77777777" w:rsidR="008D0CF9" w:rsidRDefault="008D0CF9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</w:pPr>
      <w:bookmarkStart w:id="74" w:name="_Hlk155960857"/>
    </w:p>
    <w:p w14:paraId="4630812E" w14:textId="2BADE454" w:rsidR="00E857FA" w:rsidRPr="004B330C" w:rsidRDefault="00E857FA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</w:pPr>
      <w:r w:rsidRPr="004B33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§ </w:t>
      </w:r>
      <w:r w:rsidR="00720055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34</w:t>
      </w:r>
      <w:r w:rsidR="00AC7A3B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vertAlign w:val="superscript"/>
          <w:lang w:eastAsia="et-EE"/>
        </w:rPr>
        <w:t>5</w:t>
      </w:r>
      <w:r w:rsidRPr="004B33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. Lasteabi</w:t>
      </w:r>
      <w:r w:rsidR="004B33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telefonile tehtud </w:t>
      </w:r>
      <w:r w:rsidRPr="004B33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kõnede salvestamine</w:t>
      </w:r>
      <w:r w:rsidR="00E35F24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ning</w:t>
      </w:r>
      <w:r w:rsidR="004B33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salvestiste</w:t>
      </w:r>
      <w:r w:rsidRPr="004B33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säilitamine</w:t>
      </w:r>
      <w:r w:rsidR="004B33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</w:t>
      </w:r>
      <w:r w:rsidR="00D93458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ja väljastamine</w:t>
      </w:r>
    </w:p>
    <w:p w14:paraId="18F192E0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0136C" w14:textId="5C42ED04" w:rsidR="008D0CF9" w:rsidRDefault="00833F8D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6247B0" w:rsidRPr="00522E70">
        <w:rPr>
          <w:rFonts w:ascii="Times New Roman" w:hAnsi="Times New Roman" w:cs="Times New Roman"/>
          <w:sz w:val="24"/>
          <w:szCs w:val="24"/>
        </w:rPr>
        <w:t xml:space="preserve">Lasteabitelefonile </w:t>
      </w:r>
      <w:r w:rsidR="001E3D9F" w:rsidRPr="00522E70">
        <w:rPr>
          <w:rFonts w:ascii="Times New Roman" w:hAnsi="Times New Roman" w:cs="Times New Roman"/>
          <w:sz w:val="24"/>
          <w:szCs w:val="24"/>
        </w:rPr>
        <w:t>tehtud</w:t>
      </w:r>
      <w:r w:rsidR="006247B0" w:rsidRPr="00522E70">
        <w:rPr>
          <w:rFonts w:ascii="Times New Roman" w:hAnsi="Times New Roman" w:cs="Times New Roman"/>
          <w:sz w:val="24"/>
          <w:szCs w:val="24"/>
        </w:rPr>
        <w:t xml:space="preserve"> kõned</w:t>
      </w:r>
      <w:r w:rsidR="000F6303">
        <w:rPr>
          <w:rFonts w:ascii="Times New Roman" w:hAnsi="Times New Roman" w:cs="Times New Roman"/>
          <w:sz w:val="24"/>
          <w:szCs w:val="24"/>
        </w:rPr>
        <w:t xml:space="preserve"> </w:t>
      </w:r>
      <w:r w:rsidR="006247B0" w:rsidRPr="00522E70">
        <w:rPr>
          <w:rFonts w:ascii="Times New Roman" w:hAnsi="Times New Roman" w:cs="Times New Roman"/>
          <w:sz w:val="24"/>
          <w:szCs w:val="24"/>
        </w:rPr>
        <w:t>salvestatakse</w:t>
      </w:r>
      <w:r w:rsidR="00C00AD4">
        <w:rPr>
          <w:rFonts w:ascii="Times New Roman" w:hAnsi="Times New Roman" w:cs="Times New Roman"/>
          <w:sz w:val="24"/>
          <w:szCs w:val="24"/>
        </w:rPr>
        <w:t xml:space="preserve"> </w:t>
      </w:r>
      <w:r w:rsidR="00E5709C">
        <w:rPr>
          <w:rFonts w:ascii="Times New Roman" w:hAnsi="Times New Roman" w:cs="Times New Roman"/>
          <w:sz w:val="24"/>
          <w:szCs w:val="24"/>
        </w:rPr>
        <w:t>lapse abivajaduse väljaselgitamise</w:t>
      </w:r>
      <w:r w:rsidR="0014334B">
        <w:rPr>
          <w:rFonts w:ascii="Times New Roman" w:hAnsi="Times New Roman" w:cs="Times New Roman"/>
          <w:sz w:val="24"/>
          <w:szCs w:val="24"/>
        </w:rPr>
        <w:t>ks</w:t>
      </w:r>
      <w:r w:rsidR="00DE6652">
        <w:rPr>
          <w:rFonts w:ascii="Times New Roman" w:hAnsi="Times New Roman" w:cs="Times New Roman"/>
          <w:sz w:val="24"/>
          <w:szCs w:val="24"/>
        </w:rPr>
        <w:t xml:space="preserve"> ja abi</w:t>
      </w:r>
      <w:r w:rsidR="0014334B">
        <w:rPr>
          <w:rFonts w:ascii="Times New Roman" w:hAnsi="Times New Roman" w:cs="Times New Roman"/>
          <w:sz w:val="24"/>
          <w:szCs w:val="24"/>
        </w:rPr>
        <w:t xml:space="preserve"> </w:t>
      </w:r>
      <w:r w:rsidR="00E7263E">
        <w:rPr>
          <w:rFonts w:ascii="Times New Roman" w:hAnsi="Times New Roman" w:cs="Times New Roman"/>
          <w:sz w:val="24"/>
          <w:szCs w:val="24"/>
        </w:rPr>
        <w:t xml:space="preserve">paremaks </w:t>
      </w:r>
      <w:r w:rsidR="0014334B">
        <w:rPr>
          <w:rFonts w:ascii="Times New Roman" w:hAnsi="Times New Roman" w:cs="Times New Roman"/>
          <w:sz w:val="24"/>
          <w:szCs w:val="24"/>
        </w:rPr>
        <w:t>osutamise</w:t>
      </w:r>
      <w:r w:rsidR="00874F77">
        <w:rPr>
          <w:rFonts w:ascii="Times New Roman" w:hAnsi="Times New Roman" w:cs="Times New Roman"/>
          <w:sz w:val="24"/>
          <w:szCs w:val="24"/>
        </w:rPr>
        <w:t>ks</w:t>
      </w:r>
      <w:r w:rsidR="00DF0668">
        <w:rPr>
          <w:rFonts w:ascii="Times New Roman" w:hAnsi="Times New Roman" w:cs="Times New Roman"/>
          <w:sz w:val="24"/>
          <w:szCs w:val="24"/>
        </w:rPr>
        <w:t xml:space="preserve">, </w:t>
      </w:r>
      <w:r w:rsidR="004F0ED0">
        <w:rPr>
          <w:rFonts w:ascii="Times New Roman" w:hAnsi="Times New Roman" w:cs="Times New Roman"/>
          <w:sz w:val="24"/>
          <w:szCs w:val="24"/>
        </w:rPr>
        <w:t xml:space="preserve">salvestise </w:t>
      </w:r>
      <w:r w:rsidR="00662193">
        <w:rPr>
          <w:rFonts w:ascii="Times New Roman" w:hAnsi="Times New Roman" w:cs="Times New Roman"/>
          <w:sz w:val="24"/>
          <w:szCs w:val="24"/>
        </w:rPr>
        <w:t xml:space="preserve">kasutamiseks </w:t>
      </w:r>
      <w:r w:rsidR="004F0ED0">
        <w:rPr>
          <w:rFonts w:ascii="Times New Roman" w:hAnsi="Times New Roman" w:cs="Times New Roman"/>
          <w:sz w:val="24"/>
          <w:szCs w:val="24"/>
        </w:rPr>
        <w:t xml:space="preserve">tõendina </w:t>
      </w:r>
      <w:r w:rsidR="00BF6550" w:rsidRPr="00C56C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süüteomenetluses</w:t>
      </w:r>
      <w:r w:rsidR="0052084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2943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</w:t>
      </w:r>
      <w:r w:rsidR="00D2086F">
        <w:rPr>
          <w:rFonts w:ascii="Times New Roman" w:hAnsi="Times New Roman" w:cs="Times New Roman"/>
          <w:sz w:val="24"/>
          <w:szCs w:val="24"/>
        </w:rPr>
        <w:t xml:space="preserve"> </w:t>
      </w:r>
      <w:r w:rsidR="00BD3647">
        <w:rPr>
          <w:rFonts w:ascii="Times New Roman" w:hAnsi="Times New Roman" w:cs="Times New Roman"/>
          <w:sz w:val="24"/>
          <w:szCs w:val="24"/>
        </w:rPr>
        <w:t>nõustamise kvaliteedi tagamiseks</w:t>
      </w:r>
      <w:r w:rsidR="00D2086F">
        <w:rPr>
          <w:rFonts w:ascii="Times New Roman" w:hAnsi="Times New Roman" w:cs="Times New Roman"/>
          <w:sz w:val="24"/>
          <w:szCs w:val="24"/>
        </w:rPr>
        <w:t>.</w:t>
      </w:r>
      <w:r w:rsidR="00BD364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</w:p>
    <w:p w14:paraId="4B87FA32" w14:textId="77777777" w:rsidR="00290309" w:rsidRDefault="00290309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</w:p>
    <w:p w14:paraId="6DD9A2D4" w14:textId="3A114AFF" w:rsidR="006A29EE" w:rsidRDefault="006A29EE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4D62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(2) Sotsiaalkindlustusamet väljastab </w:t>
      </w:r>
      <w:r w:rsidR="009B1FD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kõne </w:t>
      </w:r>
      <w:r w:rsidRPr="004D62A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salvestise Politsei- ja Piirivalveametile, prokuratuurile või kohtule nende nõudmise korral.</w:t>
      </w:r>
    </w:p>
    <w:p w14:paraId="51BB5ED7" w14:textId="77777777" w:rsidR="00B0174E" w:rsidRDefault="00B0174E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</w:p>
    <w:p w14:paraId="7B076115" w14:textId="62515305" w:rsidR="00921C44" w:rsidRDefault="000B6C76" w:rsidP="008D0CF9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</w:rPr>
        <w:lastRenderedPageBreak/>
        <w:t>(</w:t>
      </w:r>
      <w:r w:rsidR="005F22FD">
        <w:rPr>
          <w:rFonts w:ascii="Times New Roman" w:hAnsi="Times New Roman" w:cs="Times New Roman"/>
          <w:color w:val="202020"/>
          <w:sz w:val="24"/>
          <w:szCs w:val="24"/>
        </w:rPr>
        <w:t>3</w:t>
      </w:r>
      <w:r>
        <w:rPr>
          <w:rFonts w:ascii="Times New Roman" w:hAnsi="Times New Roman" w:cs="Times New Roman"/>
          <w:color w:val="202020"/>
          <w:sz w:val="24"/>
          <w:szCs w:val="24"/>
        </w:rPr>
        <w:t xml:space="preserve">) </w:t>
      </w:r>
      <w:r w:rsidR="00E4213B">
        <w:rPr>
          <w:rFonts w:ascii="Times New Roman" w:hAnsi="Times New Roman" w:cs="Times New Roman"/>
          <w:color w:val="202020"/>
          <w:sz w:val="24"/>
          <w:szCs w:val="24"/>
        </w:rPr>
        <w:t>Kõne salvestist säilita</w:t>
      </w:r>
      <w:r w:rsidR="009F1AE9">
        <w:rPr>
          <w:rFonts w:ascii="Times New Roman" w:hAnsi="Times New Roman" w:cs="Times New Roman"/>
          <w:color w:val="202020"/>
          <w:sz w:val="24"/>
          <w:szCs w:val="24"/>
        </w:rPr>
        <w:t>takse</w:t>
      </w:r>
      <w:r w:rsidR="00E4213B">
        <w:rPr>
          <w:rFonts w:ascii="Times New Roman" w:hAnsi="Times New Roman" w:cs="Times New Roman"/>
          <w:color w:val="202020"/>
          <w:sz w:val="24"/>
          <w:szCs w:val="24"/>
        </w:rPr>
        <w:t xml:space="preserve"> digitaalsel andmekandjal kuus kuud salvestamise kuupäevast arvates.</w:t>
      </w:r>
      <w:r w:rsidR="00D65EC1">
        <w:rPr>
          <w:rFonts w:ascii="Times New Roman" w:hAnsi="Times New Roman" w:cs="Times New Roman"/>
          <w:color w:val="202020"/>
          <w:sz w:val="24"/>
          <w:szCs w:val="24"/>
        </w:rPr>
        <w:t xml:space="preserve"> Nimetatud tähtaja möödumisel salvestis </w:t>
      </w:r>
      <w:r w:rsidR="00905C54">
        <w:rPr>
          <w:rFonts w:ascii="Times New Roman" w:hAnsi="Times New Roman" w:cs="Times New Roman"/>
          <w:color w:val="202020"/>
          <w:sz w:val="24"/>
          <w:szCs w:val="24"/>
        </w:rPr>
        <w:t>kustu</w:t>
      </w:r>
      <w:r w:rsidR="00CB011E">
        <w:rPr>
          <w:rFonts w:ascii="Times New Roman" w:hAnsi="Times New Roman" w:cs="Times New Roman"/>
          <w:color w:val="202020"/>
          <w:sz w:val="24"/>
          <w:szCs w:val="24"/>
        </w:rPr>
        <w:t>tatakse</w:t>
      </w:r>
      <w:r w:rsidR="00905C54">
        <w:rPr>
          <w:rFonts w:ascii="Times New Roman" w:hAnsi="Times New Roman" w:cs="Times New Roman"/>
          <w:color w:val="202020"/>
          <w:sz w:val="24"/>
          <w:szCs w:val="24"/>
        </w:rPr>
        <w:t>.</w:t>
      </w:r>
      <w:r w:rsidR="009C78EA">
        <w:rPr>
          <w:rFonts w:ascii="Times New Roman" w:hAnsi="Times New Roman" w:cs="Times New Roman"/>
          <w:color w:val="202020"/>
          <w:sz w:val="24"/>
          <w:szCs w:val="24"/>
        </w:rPr>
        <w:t>“;</w:t>
      </w:r>
      <w:r w:rsidR="007D3584">
        <w:rPr>
          <w:rFonts w:ascii="Times New Roman" w:hAnsi="Times New Roman" w:cs="Times New Roman"/>
          <w:color w:val="202020"/>
          <w:sz w:val="24"/>
          <w:szCs w:val="24"/>
        </w:rPr>
        <w:t xml:space="preserve"> </w:t>
      </w:r>
    </w:p>
    <w:bookmarkEnd w:id="74"/>
    <w:p w14:paraId="033DC739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7CD64" w14:textId="6E5DDCBC" w:rsidR="00432191" w:rsidRPr="00432191" w:rsidRDefault="00BF5A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432191" w:rsidRPr="00CF04E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32191" w:rsidRPr="00432191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021C30">
        <w:rPr>
          <w:rFonts w:ascii="Times New Roman" w:hAnsi="Times New Roman" w:cs="Times New Roman"/>
          <w:sz w:val="24"/>
          <w:szCs w:val="24"/>
        </w:rPr>
        <w:t xml:space="preserve">38 </w:t>
      </w:r>
      <w:r w:rsidR="00432191" w:rsidRPr="00432191">
        <w:rPr>
          <w:rFonts w:ascii="Times New Roman" w:hAnsi="Times New Roman" w:cs="Times New Roman"/>
          <w:sz w:val="24"/>
          <w:szCs w:val="24"/>
        </w:rPr>
        <w:t>lõi</w:t>
      </w:r>
      <w:r w:rsidR="00021C30">
        <w:rPr>
          <w:rFonts w:ascii="Times New Roman" w:hAnsi="Times New Roman" w:cs="Times New Roman"/>
          <w:sz w:val="24"/>
          <w:szCs w:val="24"/>
        </w:rPr>
        <w:t>ge</w:t>
      </w:r>
      <w:r w:rsidR="00432191" w:rsidRPr="00432191">
        <w:rPr>
          <w:rFonts w:ascii="Times New Roman" w:hAnsi="Times New Roman" w:cs="Times New Roman"/>
          <w:sz w:val="24"/>
          <w:szCs w:val="24"/>
        </w:rPr>
        <w:t xml:space="preserve"> </w:t>
      </w:r>
      <w:r w:rsidR="00021C30">
        <w:rPr>
          <w:rFonts w:ascii="Times New Roman" w:hAnsi="Times New Roman" w:cs="Times New Roman"/>
          <w:sz w:val="24"/>
          <w:szCs w:val="24"/>
        </w:rPr>
        <w:t>6 muudetakse ja sõnastatakse järgmiselt</w:t>
      </w:r>
      <w:r w:rsidR="00432191" w:rsidRPr="00432191">
        <w:rPr>
          <w:rFonts w:ascii="Times New Roman" w:hAnsi="Times New Roman" w:cs="Times New Roman"/>
          <w:sz w:val="24"/>
          <w:szCs w:val="24"/>
        </w:rPr>
        <w:t>:</w:t>
      </w:r>
    </w:p>
    <w:p w14:paraId="4DAA3251" w14:textId="77777777" w:rsidR="008D0CF9" w:rsidRDefault="008D0CF9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4E07953F" w14:textId="754FFA90" w:rsidR="008D0CF9" w:rsidRDefault="00021C30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1C3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„(6) Haldusjärelevalvet käesolevas seaduses ja selle alusel kehtestatud õigusaktides sätestatud kohaliku omavalitsuse üksuse ülesannete täitmise üle </w:t>
      </w:r>
      <w:r w:rsidRPr="00205FE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teostab Sotsiaalkindlustusamet</w:t>
      </w:r>
      <w:r w:rsidRPr="00021C3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.“</w:t>
      </w:r>
      <w:r w:rsidR="0052226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;</w:t>
      </w:r>
      <w:r w:rsidR="00FA37EA" w:rsidRPr="00FA37EA" w:rsidDel="00FA37E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</w:p>
    <w:p w14:paraId="6A563452" w14:textId="77777777" w:rsidR="00B0174E" w:rsidRDefault="00B0174E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9F5039" w14:textId="79A54D0C" w:rsidR="0055519E" w:rsidRDefault="00BF5A9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55519E" w:rsidRPr="00CF04E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5519E">
        <w:rPr>
          <w:rFonts w:ascii="Times New Roman" w:hAnsi="Times New Roman" w:cs="Times New Roman"/>
          <w:sz w:val="24"/>
          <w:szCs w:val="24"/>
        </w:rPr>
        <w:t xml:space="preserve"> seadus</w:t>
      </w:r>
      <w:r w:rsidR="00E6044C">
        <w:rPr>
          <w:rFonts w:ascii="Times New Roman" w:hAnsi="Times New Roman" w:cs="Times New Roman"/>
          <w:sz w:val="24"/>
          <w:szCs w:val="24"/>
        </w:rPr>
        <w:t>e</w:t>
      </w:r>
      <w:r w:rsidR="0055519E">
        <w:rPr>
          <w:rFonts w:ascii="Times New Roman" w:hAnsi="Times New Roman" w:cs="Times New Roman"/>
          <w:sz w:val="24"/>
          <w:szCs w:val="24"/>
        </w:rPr>
        <w:t xml:space="preserve"> </w:t>
      </w:r>
      <w:r w:rsidR="00E6044C">
        <w:rPr>
          <w:rFonts w:ascii="Times New Roman" w:hAnsi="Times New Roman" w:cs="Times New Roman"/>
          <w:sz w:val="24"/>
          <w:szCs w:val="24"/>
        </w:rPr>
        <w:t>10. peatükki</w:t>
      </w:r>
      <w:r w:rsidR="0055519E">
        <w:rPr>
          <w:rFonts w:ascii="Times New Roman" w:hAnsi="Times New Roman" w:cs="Times New Roman"/>
          <w:sz w:val="24"/>
          <w:szCs w:val="24"/>
        </w:rPr>
        <w:t xml:space="preserve"> täiendatakse §-ga 40</w:t>
      </w:r>
      <w:r w:rsidR="0055519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5519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8B80521" w14:textId="77777777" w:rsidR="008D0CF9" w:rsidRDefault="008D0CF9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48B2A97C" w14:textId="0B737E11" w:rsidR="0055519E" w:rsidRPr="0055519E" w:rsidRDefault="0055519E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</w:pPr>
      <w:r w:rsidRPr="0055519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„</w:t>
      </w:r>
      <w:r w:rsidRPr="0055519E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§ 40</w:t>
      </w:r>
      <w:r w:rsidRPr="0055519E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vertAlign w:val="superscript"/>
          <w:lang w:eastAsia="et-EE"/>
        </w:rPr>
        <w:t>1</w:t>
      </w:r>
      <w:r w:rsidRPr="0055519E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. Haldusjärelevalve meetmed </w:t>
      </w:r>
    </w:p>
    <w:p w14:paraId="57BE95AB" w14:textId="77777777" w:rsidR="008D0CF9" w:rsidRDefault="008D0CF9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</w:p>
    <w:p w14:paraId="091CE2CD" w14:textId="06FC96A7" w:rsidR="0055519E" w:rsidRPr="0055519E" w:rsidRDefault="0055519E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Sotsiaalkindlustusametil on </w:t>
      </w:r>
      <w:r w:rsidRPr="00D70981">
        <w:rPr>
          <w:rFonts w:ascii="Times New Roman" w:hAnsi="Times New Roman" w:cs="Times New Roman"/>
          <w:color w:val="202020"/>
          <w:sz w:val="24"/>
          <w:szCs w:val="24"/>
        </w:rPr>
        <w:t>haldusjärelevalve teostamisel õigus</w:t>
      </w:r>
      <w:r w:rsidRPr="00D709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:</w:t>
      </w:r>
    </w:p>
    <w:p w14:paraId="34358367" w14:textId="3F206128" w:rsidR="0055519E" w:rsidRPr="0055519E" w:rsidRDefault="0055519E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</w:rPr>
        <w:t>1) külastada lasteasutust, vajaduse</w:t>
      </w:r>
      <w:r w:rsidR="00294336">
        <w:rPr>
          <w:rFonts w:ascii="Times New Roman" w:hAnsi="Times New Roman" w:cs="Times New Roman"/>
          <w:color w:val="202020"/>
          <w:sz w:val="24"/>
          <w:szCs w:val="24"/>
        </w:rPr>
        <w:t xml:space="preserve"> korra</w:t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l ka ette teatamata, et kontrollida käesolevas seaduses ja selle alusel </w:t>
      </w:r>
      <w:r w:rsidR="00A148CB">
        <w:rPr>
          <w:rFonts w:ascii="Times New Roman" w:hAnsi="Times New Roman" w:cs="Times New Roman"/>
          <w:color w:val="202020"/>
          <w:sz w:val="24"/>
          <w:szCs w:val="24"/>
        </w:rPr>
        <w:t xml:space="preserve">lasteasutuse tegevusele </w:t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>kehtestatud nõuete täitmist;</w:t>
      </w:r>
    </w:p>
    <w:p w14:paraId="03FED15A" w14:textId="04A9FCF2" w:rsidR="0055519E" w:rsidRPr="0055519E" w:rsidRDefault="0055519E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2) küsitleda </w:t>
      </w:r>
      <w:commentRangeStart w:id="75"/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lasteasutuses </w:t>
      </w:r>
      <w:del w:id="76" w:author="Mari Koik" w:date="2024-04-02T15:46:00Z">
        <w:r w:rsidRPr="0055519E" w:rsidDel="003C68CD">
          <w:rPr>
            <w:rFonts w:ascii="Times New Roman" w:hAnsi="Times New Roman" w:cs="Times New Roman"/>
            <w:color w:val="202020"/>
            <w:sz w:val="24"/>
            <w:szCs w:val="24"/>
          </w:rPr>
          <w:delText xml:space="preserve">teenuse saamise eesmärgil </w:delText>
        </w:r>
      </w:del>
      <w:r w:rsidRPr="0055519E">
        <w:rPr>
          <w:rFonts w:ascii="Times New Roman" w:hAnsi="Times New Roman" w:cs="Times New Roman"/>
          <w:color w:val="202020"/>
          <w:sz w:val="24"/>
          <w:szCs w:val="24"/>
        </w:rPr>
        <w:t>viibivaid lapsi</w:t>
      </w:r>
      <w:commentRangeEnd w:id="75"/>
      <w:r w:rsidR="00875AB0">
        <w:rPr>
          <w:rStyle w:val="Kommentaariviide"/>
        </w:rPr>
        <w:commentReference w:id="75"/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 ja nende seaduslikke esindajaid;</w:t>
      </w:r>
    </w:p>
    <w:p w14:paraId="07050A75" w14:textId="6B6D0080" w:rsidR="0055519E" w:rsidRPr="0055519E" w:rsidRDefault="0055519E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3)</w:t>
      </w:r>
      <w:r w:rsidR="00B0174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teavitada avalikkust ja vanemaid lasteasutuses tuvastatud rikkumistest;</w:t>
      </w:r>
    </w:p>
    <w:p w14:paraId="676ED489" w14:textId="7C6D3168" w:rsidR="0055519E" w:rsidRPr="0055519E" w:rsidRDefault="0055519E" w:rsidP="008D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4) rakendada muid </w:t>
      </w: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Vabariigi Valitsuse seaduse</w:t>
      </w:r>
      <w:r w:rsidR="00411DD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</w:t>
      </w: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sätestatud haldusjärelevalve meetmeid.“</w:t>
      </w:r>
      <w:r w:rsidR="00836D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55BE36A6" w14:textId="77777777" w:rsidR="0055519E" w:rsidRDefault="0055519E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20A5C" w14:textId="0BC8C35F" w:rsidR="002F3885" w:rsidRDefault="002F3885" w:rsidP="002F38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 Karistusregistri seaduse muutmine</w:t>
      </w:r>
    </w:p>
    <w:p w14:paraId="33F42B30" w14:textId="77777777" w:rsidR="002F3885" w:rsidRDefault="002F3885" w:rsidP="002F38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299A05" w14:textId="77777777" w:rsidR="002F3885" w:rsidRDefault="002F3885" w:rsidP="002F3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CFE">
        <w:rPr>
          <w:rFonts w:ascii="Times New Roman" w:hAnsi="Times New Roman" w:cs="Times New Roman"/>
          <w:sz w:val="24"/>
          <w:szCs w:val="24"/>
        </w:rPr>
        <w:t xml:space="preserve">Karistusregistri seaduse </w:t>
      </w:r>
      <w:r>
        <w:rPr>
          <w:rFonts w:ascii="Times New Roman" w:hAnsi="Times New Roman" w:cs="Times New Roman"/>
          <w:sz w:val="24"/>
          <w:szCs w:val="24"/>
        </w:rPr>
        <w:t>§ 20 lõige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0C067388" w14:textId="77777777" w:rsidR="002F3885" w:rsidRDefault="002F3885" w:rsidP="002F3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AE758" w14:textId="13AAF021" w:rsidR="002F3885" w:rsidRPr="00413CFE" w:rsidRDefault="002F3885" w:rsidP="002F3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CFE"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</w:rPr>
        <w:t>(2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413CFE">
        <w:rPr>
          <w:rFonts w:ascii="Times New Roman" w:hAnsi="Times New Roman" w:cs="Times New Roman"/>
          <w:color w:val="000000"/>
          <w:sz w:val="24"/>
          <w:szCs w:val="24"/>
        </w:rPr>
        <w:t>Käesoleva paragrahvi lõike 1 punktis 9 nimetatud juhul kuvatakse päringu vastusena, kas isiku kohta on või ei ole kehtivaid või arhiveeritud karistusandmeid. Vastuses ei kajastata sellise isiku karistusandmeid, kelle kohta</w:t>
      </w:r>
      <w:r w:rsidR="00700648">
        <w:rPr>
          <w:rFonts w:ascii="Times New Roman" w:hAnsi="Times New Roman" w:cs="Times New Roman"/>
          <w:color w:val="000000"/>
          <w:sz w:val="24"/>
          <w:szCs w:val="24"/>
        </w:rPr>
        <w:t xml:space="preserve"> on</w:t>
      </w:r>
      <w:r w:rsidRPr="00413CFE">
        <w:rPr>
          <w:rFonts w:ascii="Times New Roman" w:hAnsi="Times New Roman" w:cs="Times New Roman"/>
          <w:color w:val="000000"/>
          <w:sz w:val="24"/>
          <w:szCs w:val="24"/>
        </w:rPr>
        <w:t xml:space="preserve"> Sotsiaalkindlustusamet teinud lastekaitseseaduse § 20 lõikes </w:t>
      </w:r>
      <w:r w:rsidR="009A114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B315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3CFE">
        <w:rPr>
          <w:rFonts w:ascii="Times New Roman" w:hAnsi="Times New Roman" w:cs="Times New Roman"/>
          <w:color w:val="000000"/>
          <w:sz w:val="24"/>
          <w:szCs w:val="24"/>
        </w:rPr>
        <w:t>nimetatud lapsega töötamise piirangu ümberhindamise otsuse</w:t>
      </w:r>
      <w:r>
        <w:rPr>
          <w:rFonts w:ascii="Times New Roman" w:hAnsi="Times New Roman" w:cs="Times New Roman"/>
          <w:color w:val="000000"/>
          <w:sz w:val="24"/>
          <w:szCs w:val="24"/>
        </w:rPr>
        <w:t>.“.</w:t>
      </w:r>
    </w:p>
    <w:p w14:paraId="0D0D241A" w14:textId="77777777" w:rsidR="002F3885" w:rsidRDefault="002F3885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87075" w14:textId="40A9F67B" w:rsidR="0085220F" w:rsidRPr="002C254D" w:rsidRDefault="002C254D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54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F5A9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C254D">
        <w:rPr>
          <w:rFonts w:ascii="Times New Roman" w:hAnsi="Times New Roman" w:cs="Times New Roman"/>
          <w:b/>
          <w:bCs/>
          <w:sz w:val="24"/>
          <w:szCs w:val="24"/>
        </w:rPr>
        <w:t>. Psühhiaatrilise abi seaduse muutmine</w:t>
      </w:r>
    </w:p>
    <w:p w14:paraId="13FD6E76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75D07" w14:textId="04995B3D" w:rsidR="002306F7" w:rsidRPr="009F7857" w:rsidRDefault="002C254D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857">
        <w:rPr>
          <w:rFonts w:ascii="Times New Roman" w:hAnsi="Times New Roman" w:cs="Times New Roman"/>
          <w:sz w:val="24"/>
          <w:szCs w:val="24"/>
        </w:rPr>
        <w:t>Psühhiaatrilise abi seaduse</w:t>
      </w:r>
      <w:r w:rsidR="002306F7" w:rsidRPr="009F7857">
        <w:rPr>
          <w:rFonts w:ascii="Times New Roman" w:hAnsi="Times New Roman" w:cs="Times New Roman"/>
          <w:sz w:val="24"/>
          <w:szCs w:val="24"/>
        </w:rPr>
        <w:t xml:space="preserve"> § 5</w:t>
      </w:r>
      <w:r w:rsidRPr="009F7857">
        <w:rPr>
          <w:rFonts w:ascii="Times New Roman" w:hAnsi="Times New Roman" w:cs="Times New Roman"/>
          <w:sz w:val="24"/>
          <w:szCs w:val="24"/>
        </w:rPr>
        <w:t xml:space="preserve"> </w:t>
      </w:r>
      <w:r w:rsidR="002A0600" w:rsidRPr="009F7857">
        <w:rPr>
          <w:rFonts w:ascii="Times New Roman" w:hAnsi="Times New Roman" w:cs="Times New Roman"/>
          <w:sz w:val="24"/>
          <w:szCs w:val="24"/>
        </w:rPr>
        <w:t xml:space="preserve">lõige 2 </w:t>
      </w:r>
      <w:r w:rsidR="009F7857" w:rsidRPr="009F7857">
        <w:rPr>
          <w:rFonts w:ascii="Times New Roman" w:hAnsi="Times New Roman" w:cs="Times New Roman"/>
          <w:sz w:val="24"/>
          <w:szCs w:val="24"/>
        </w:rPr>
        <w:t>muudetakse ja sõnastatakse järgmiselt</w:t>
      </w:r>
      <w:r w:rsidR="002306F7" w:rsidRPr="009F7857">
        <w:rPr>
          <w:rFonts w:ascii="Times New Roman" w:hAnsi="Times New Roman" w:cs="Times New Roman"/>
          <w:sz w:val="24"/>
          <w:szCs w:val="24"/>
        </w:rPr>
        <w:t>:</w:t>
      </w:r>
    </w:p>
    <w:p w14:paraId="42290DFF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7F1D4D" w14:textId="77777777" w:rsidR="005B190D" w:rsidRDefault="00B54EB2" w:rsidP="0097201D">
      <w:pPr>
        <w:spacing w:after="0" w:line="240" w:lineRule="auto"/>
        <w:jc w:val="both"/>
        <w:rPr>
          <w:ins w:id="77" w:author="Mari Koik" w:date="2024-03-27T17:31:00Z"/>
          <w:rFonts w:ascii="Times New Roman" w:hAnsi="Times New Roman" w:cs="Times New Roman"/>
          <w:sz w:val="24"/>
          <w:szCs w:val="24"/>
        </w:rPr>
      </w:pPr>
      <w:r w:rsidRPr="009F7857">
        <w:rPr>
          <w:rFonts w:ascii="Times New Roman" w:hAnsi="Times New Roman" w:cs="Times New Roman"/>
          <w:sz w:val="24"/>
          <w:szCs w:val="24"/>
        </w:rPr>
        <w:t xml:space="preserve">„(2) </w:t>
      </w:r>
      <w:bookmarkStart w:id="78" w:name="_Hlk162453204"/>
      <w:r w:rsidRPr="009F7857">
        <w:rPr>
          <w:rFonts w:ascii="Times New Roman" w:hAnsi="Times New Roman" w:cs="Times New Roman"/>
          <w:sz w:val="24"/>
          <w:szCs w:val="24"/>
        </w:rPr>
        <w:t xml:space="preserve">Psüühilist seisundit, ravi ja diagnoosi puudutav </w:t>
      </w:r>
      <w:bookmarkEnd w:id="78"/>
      <w:r w:rsidRPr="009F7857">
        <w:rPr>
          <w:rFonts w:ascii="Times New Roman" w:hAnsi="Times New Roman" w:cs="Times New Roman"/>
          <w:sz w:val="24"/>
          <w:szCs w:val="24"/>
        </w:rPr>
        <w:t>teave on isiku eraelu saladus ja se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9F7857">
        <w:rPr>
          <w:rFonts w:ascii="Times New Roman" w:hAnsi="Times New Roman" w:cs="Times New Roman"/>
          <w:sz w:val="24"/>
          <w:szCs w:val="24"/>
        </w:rPr>
        <w:t>on lubatud edasta</w:t>
      </w:r>
      <w:r>
        <w:rPr>
          <w:rFonts w:ascii="Times New Roman" w:hAnsi="Times New Roman" w:cs="Times New Roman"/>
          <w:sz w:val="24"/>
          <w:szCs w:val="24"/>
        </w:rPr>
        <w:t>da</w:t>
      </w:r>
      <w:r w:rsidRPr="009F7857">
        <w:rPr>
          <w:rFonts w:ascii="Times New Roman" w:hAnsi="Times New Roman" w:cs="Times New Roman"/>
          <w:sz w:val="24"/>
          <w:szCs w:val="24"/>
        </w:rPr>
        <w:t xml:space="preserve"> väljapoole raviprotsessi ainult</w:t>
      </w:r>
      <w:ins w:id="79" w:author="Mari Koik" w:date="2024-03-27T17:31:00Z">
        <w:r w:rsidR="005B190D">
          <w:rPr>
            <w:rFonts w:ascii="Times New Roman" w:hAnsi="Times New Roman" w:cs="Times New Roman"/>
            <w:sz w:val="24"/>
            <w:szCs w:val="24"/>
          </w:rPr>
          <w:t>:</w:t>
        </w:r>
      </w:ins>
    </w:p>
    <w:p w14:paraId="74FF599E" w14:textId="6076061D" w:rsidR="005B190D" w:rsidRDefault="005B190D" w:rsidP="0097201D">
      <w:pPr>
        <w:spacing w:after="0" w:line="240" w:lineRule="auto"/>
        <w:jc w:val="both"/>
        <w:rPr>
          <w:ins w:id="80" w:author="Mari Koik" w:date="2024-03-27T17:31:00Z"/>
          <w:rFonts w:ascii="Times New Roman" w:hAnsi="Times New Roman" w:cs="Times New Roman"/>
          <w:sz w:val="24"/>
          <w:szCs w:val="24"/>
        </w:rPr>
      </w:pPr>
      <w:commentRangeStart w:id="81"/>
      <w:ins w:id="82" w:author="Mari Koik" w:date="2024-03-27T17:31:00Z">
        <w:r>
          <w:rPr>
            <w:rFonts w:ascii="Times New Roman" w:hAnsi="Times New Roman" w:cs="Times New Roman"/>
            <w:sz w:val="24"/>
            <w:szCs w:val="24"/>
          </w:rPr>
          <w:t>1)</w:t>
        </w:r>
      </w:ins>
      <w:commentRangeEnd w:id="81"/>
      <w:ins w:id="83" w:author="Mari Koik" w:date="2024-04-03T13:57:00Z">
        <w:r w:rsidR="00B9330F">
          <w:rPr>
            <w:rStyle w:val="Kommentaariviide"/>
          </w:rPr>
          <w:commentReference w:id="81"/>
        </w:r>
      </w:ins>
      <w:r w:rsidR="00B54EB2" w:rsidRPr="009F7857">
        <w:rPr>
          <w:rFonts w:ascii="Times New Roman" w:hAnsi="Times New Roman" w:cs="Times New Roman"/>
          <w:sz w:val="24"/>
          <w:szCs w:val="24"/>
        </w:rPr>
        <w:t xml:space="preserve"> isiku enda või tema seadusliku esindaja kirjalikul nõusolekul</w:t>
      </w:r>
      <w:del w:id="84" w:author="Mari Koik" w:date="2024-03-27T17:35:00Z"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</w:del>
      <w:ins w:id="85" w:author="Mari Koik" w:date="2024-03-27T17:35:00Z">
        <w:r>
          <w:rPr>
            <w:rFonts w:ascii="Times New Roman" w:hAnsi="Times New Roman" w:cs="Times New Roman"/>
            <w:sz w:val="24"/>
            <w:szCs w:val="24"/>
          </w:rPr>
          <w:t>;</w:t>
        </w:r>
        <w:r w:rsidRPr="009F7857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14:paraId="01E03C7D" w14:textId="1072B37B" w:rsidR="005B190D" w:rsidRDefault="005B190D" w:rsidP="0097201D">
      <w:pPr>
        <w:spacing w:after="0" w:line="240" w:lineRule="auto"/>
        <w:jc w:val="both"/>
        <w:rPr>
          <w:ins w:id="86" w:author="Mari Koik" w:date="2024-03-27T17:32:00Z"/>
          <w:rFonts w:ascii="Times New Roman" w:hAnsi="Times New Roman" w:cs="Times New Roman"/>
          <w:sz w:val="24"/>
          <w:szCs w:val="24"/>
        </w:rPr>
      </w:pPr>
      <w:ins w:id="87" w:author="Mari Koik" w:date="2024-03-27T17:31:00Z">
        <w:r>
          <w:rPr>
            <w:rFonts w:ascii="Times New Roman" w:hAnsi="Times New Roman" w:cs="Times New Roman"/>
            <w:sz w:val="24"/>
            <w:szCs w:val="24"/>
          </w:rPr>
          <w:t>2)</w:t>
        </w:r>
      </w:ins>
      <w:del w:id="88" w:author="Mari Koik" w:date="2024-03-27T17:31:00Z"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>samuti</w:delText>
        </w:r>
      </w:del>
      <w:r w:rsidR="00B54EB2" w:rsidRPr="009F7857">
        <w:rPr>
          <w:rFonts w:ascii="Times New Roman" w:hAnsi="Times New Roman" w:cs="Times New Roman"/>
          <w:sz w:val="24"/>
          <w:szCs w:val="24"/>
        </w:rPr>
        <w:t xml:space="preserve"> uurimisasutuse, politsei, prokuratuuri, kriminaalhooldusosakonna või kohtu seadusest tuleneva nõude alusel</w:t>
      </w:r>
      <w:del w:id="89" w:author="Mari Koik" w:date="2024-03-27T17:32:00Z"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</w:del>
      <w:ins w:id="90" w:author="Mari Koik" w:date="2024-03-27T17:31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B54EB2" w:rsidRPr="009F7857">
        <w:rPr>
          <w:rFonts w:ascii="Times New Roman" w:hAnsi="Times New Roman" w:cs="Times New Roman"/>
          <w:sz w:val="24"/>
          <w:szCs w:val="24"/>
        </w:rPr>
        <w:t>narkootiliste ja psühhotroopsete ainete ning nende lähteainete seaduse alusel loodud narkomaaniaravi andmekogule esitamiseks</w:t>
      </w:r>
      <w:ins w:id="91" w:author="Mari Koik" w:date="2024-03-27T17:35:00Z"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4F2A790F" w14:textId="6B05941F" w:rsidR="005B190D" w:rsidRDefault="005B190D" w:rsidP="0097201D">
      <w:pPr>
        <w:spacing w:after="0" w:line="240" w:lineRule="auto"/>
        <w:jc w:val="both"/>
        <w:rPr>
          <w:ins w:id="92" w:author="Mari Koik" w:date="2024-03-27T17:33:00Z"/>
          <w:rFonts w:ascii="Times New Roman" w:hAnsi="Times New Roman" w:cs="Times New Roman"/>
          <w:sz w:val="24"/>
          <w:szCs w:val="24"/>
        </w:rPr>
      </w:pPr>
      <w:ins w:id="93" w:author="Mari Koik" w:date="2024-03-27T17:32:00Z">
        <w:r>
          <w:rPr>
            <w:rFonts w:ascii="Times New Roman" w:hAnsi="Times New Roman" w:cs="Times New Roman"/>
            <w:sz w:val="24"/>
            <w:szCs w:val="24"/>
          </w:rPr>
          <w:t>3)</w:t>
        </w:r>
      </w:ins>
      <w:del w:id="94" w:author="Mari Koik" w:date="2024-03-27T17:32:00Z"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 xml:space="preserve"> ning</w:delText>
        </w:r>
      </w:del>
      <w:r w:rsidR="00B54EB2" w:rsidRPr="009F7857">
        <w:rPr>
          <w:rFonts w:ascii="Times New Roman" w:hAnsi="Times New Roman" w:cs="Times New Roman"/>
          <w:sz w:val="24"/>
          <w:szCs w:val="24"/>
        </w:rPr>
        <w:t xml:space="preserve"> Terviseameti ja Tervisekassa nõudel neile seadusega pandud ülesannete täitmiseks</w:t>
      </w:r>
      <w:ins w:id="95" w:author="Mari Koik" w:date="2024-03-27T17:35:00Z"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D01FEB5" w14:textId="21A8CFCD" w:rsidR="005B190D" w:rsidRDefault="005B190D" w:rsidP="0097201D">
      <w:pPr>
        <w:spacing w:after="0" w:line="240" w:lineRule="auto"/>
        <w:jc w:val="both"/>
        <w:rPr>
          <w:ins w:id="96" w:author="Mari Koik" w:date="2024-03-27T17:34:00Z"/>
          <w:rFonts w:ascii="Times New Roman" w:hAnsi="Times New Roman" w:cs="Times New Roman"/>
          <w:sz w:val="24"/>
          <w:szCs w:val="24"/>
        </w:rPr>
      </w:pPr>
      <w:ins w:id="97" w:author="Mari Koik" w:date="2024-03-27T17:34:00Z">
        <w:r>
          <w:rPr>
            <w:rFonts w:ascii="Times New Roman" w:hAnsi="Times New Roman" w:cs="Times New Roman"/>
            <w:sz w:val="24"/>
            <w:szCs w:val="24"/>
          </w:rPr>
          <w:t>4)</w:t>
        </w:r>
      </w:ins>
      <w:del w:id="98" w:author="Mari Koik" w:date="2024-03-27T17:34:00Z"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  <w:r w:rsidR="00B54EB2" w:rsidRPr="00603832" w:rsidDel="005B190D">
          <w:rPr>
            <w:rFonts w:ascii="Times New Roman" w:hAnsi="Times New Roman" w:cs="Times New Roman"/>
            <w:sz w:val="24"/>
            <w:szCs w:val="24"/>
          </w:rPr>
          <w:delText>Teavet</w:delText>
        </w:r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 xml:space="preserve"> on lubatud </w:delText>
        </w:r>
        <w:r w:rsidR="00B54EB2" w:rsidDel="005B190D">
          <w:rPr>
            <w:rFonts w:ascii="Times New Roman" w:hAnsi="Times New Roman" w:cs="Times New Roman"/>
            <w:sz w:val="24"/>
            <w:szCs w:val="24"/>
          </w:rPr>
          <w:delText>edastada</w:delText>
        </w:r>
      </w:del>
      <w:r w:rsidR="00B54EB2">
        <w:rPr>
          <w:rFonts w:ascii="Times New Roman" w:hAnsi="Times New Roman" w:cs="Times New Roman"/>
          <w:sz w:val="24"/>
          <w:szCs w:val="24"/>
        </w:rPr>
        <w:t xml:space="preserve"> </w:t>
      </w:r>
      <w:r w:rsidR="00B54EB2" w:rsidRPr="009F7857">
        <w:rPr>
          <w:rFonts w:ascii="Times New Roman" w:hAnsi="Times New Roman" w:cs="Times New Roman"/>
          <w:sz w:val="24"/>
          <w:szCs w:val="24"/>
        </w:rPr>
        <w:t xml:space="preserve">isiku elukohajärgsele valla- või linnavalitsusele ja isiku lähedastele ulatuses, milles see on </w:t>
      </w:r>
      <w:ins w:id="99" w:author="Mari Koik" w:date="2024-04-02T16:02:00Z">
        <w:r w:rsidR="00CB1C63">
          <w:rPr>
            <w:rFonts w:ascii="Times New Roman" w:hAnsi="Times New Roman" w:cs="Times New Roman"/>
            <w:sz w:val="24"/>
            <w:szCs w:val="24"/>
          </w:rPr>
          <w:t xml:space="preserve">neile </w:t>
        </w:r>
      </w:ins>
      <w:r w:rsidR="00B54EB2" w:rsidRPr="009F7857">
        <w:rPr>
          <w:rFonts w:ascii="Times New Roman" w:hAnsi="Times New Roman" w:cs="Times New Roman"/>
          <w:sz w:val="24"/>
          <w:szCs w:val="24"/>
        </w:rPr>
        <w:t xml:space="preserve">vajalik </w:t>
      </w:r>
      <w:commentRangeStart w:id="100"/>
      <w:del w:id="101" w:author="Mari Koik" w:date="2024-04-02T15:54:00Z">
        <w:r w:rsidR="00B54EB2" w:rsidRPr="009F7857" w:rsidDel="001510A7">
          <w:rPr>
            <w:rFonts w:ascii="Times New Roman" w:hAnsi="Times New Roman" w:cs="Times New Roman"/>
            <w:sz w:val="24"/>
            <w:szCs w:val="24"/>
          </w:rPr>
          <w:delText xml:space="preserve">neile isikutele </w:delText>
        </w:r>
      </w:del>
      <w:r w:rsidR="00B54EB2" w:rsidRPr="009F7857">
        <w:rPr>
          <w:rFonts w:ascii="Times New Roman" w:hAnsi="Times New Roman" w:cs="Times New Roman"/>
          <w:sz w:val="24"/>
          <w:szCs w:val="24"/>
        </w:rPr>
        <w:t xml:space="preserve">seisukoha või kaebuse esitamiseks </w:t>
      </w:r>
      <w:commentRangeEnd w:id="100"/>
      <w:r w:rsidR="00CB1C63">
        <w:rPr>
          <w:rStyle w:val="Kommentaariviide"/>
        </w:rPr>
        <w:commentReference w:id="100"/>
      </w:r>
      <w:r w:rsidR="00B54EB2" w:rsidRPr="009F7857">
        <w:rPr>
          <w:rFonts w:ascii="Times New Roman" w:hAnsi="Times New Roman" w:cs="Times New Roman"/>
          <w:sz w:val="24"/>
          <w:szCs w:val="24"/>
        </w:rPr>
        <w:t>isiku kinnisesse asutusse paigutamise menetluses</w:t>
      </w:r>
      <w:ins w:id="102" w:author="Mari Koik" w:date="2024-03-27T17:35:00Z"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6831E6B2" w14:textId="514E972D" w:rsidR="0097201D" w:rsidRPr="009F7857" w:rsidRDefault="005B190D" w:rsidP="0097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ins w:id="103" w:author="Mari Koik" w:date="2024-03-27T17:34:00Z">
        <w:r>
          <w:rPr>
            <w:rFonts w:ascii="Times New Roman" w:hAnsi="Times New Roman" w:cs="Times New Roman"/>
            <w:sz w:val="24"/>
            <w:szCs w:val="24"/>
          </w:rPr>
          <w:t>5)</w:t>
        </w:r>
      </w:ins>
      <w:del w:id="104" w:author="Mari Koik" w:date="2024-03-27T17:34:00Z"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>. Tea</w:delText>
        </w:r>
        <w:r w:rsidR="00B54EB2" w:rsidDel="005B190D">
          <w:rPr>
            <w:rFonts w:ascii="Times New Roman" w:hAnsi="Times New Roman" w:cs="Times New Roman"/>
            <w:sz w:val="24"/>
            <w:szCs w:val="24"/>
          </w:rPr>
          <w:delText>vet</w:delText>
        </w:r>
      </w:del>
      <w:r w:rsidR="00B54EB2" w:rsidRPr="009F7857">
        <w:rPr>
          <w:rFonts w:ascii="Times New Roman" w:hAnsi="Times New Roman" w:cs="Times New Roman"/>
          <w:sz w:val="24"/>
          <w:szCs w:val="24"/>
        </w:rPr>
        <w:t xml:space="preserve"> lapse, lapsevanema ja last kasvatava isiku kohta </w:t>
      </w:r>
      <w:commentRangeStart w:id="105"/>
      <w:del w:id="106" w:author="Mari Koik" w:date="2024-03-27T17:34:00Z"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 xml:space="preserve">on lubatud </w:delText>
        </w:r>
        <w:r w:rsidR="00B54EB2" w:rsidDel="005B190D">
          <w:rPr>
            <w:rFonts w:ascii="Times New Roman" w:hAnsi="Times New Roman" w:cs="Times New Roman"/>
            <w:sz w:val="24"/>
            <w:szCs w:val="24"/>
          </w:rPr>
          <w:delText xml:space="preserve">edastada </w:delText>
        </w:r>
        <w:r w:rsidR="00B54EB2" w:rsidRPr="009F7857" w:rsidDel="005B190D">
          <w:rPr>
            <w:rFonts w:ascii="Times New Roman" w:hAnsi="Times New Roman" w:cs="Times New Roman"/>
            <w:sz w:val="24"/>
            <w:szCs w:val="24"/>
          </w:rPr>
          <w:delText xml:space="preserve">ka </w:delText>
        </w:r>
      </w:del>
      <w:del w:id="107" w:author="Mari Koik" w:date="2024-04-02T16:07:00Z">
        <w:r w:rsidR="00B54EB2" w:rsidRPr="009F7857" w:rsidDel="00CB1C63">
          <w:rPr>
            <w:rFonts w:ascii="Times New Roman" w:hAnsi="Times New Roman" w:cs="Times New Roman"/>
            <w:sz w:val="24"/>
            <w:szCs w:val="24"/>
          </w:rPr>
          <w:delText>kohaliku omavalitsuse üksusele</w:delText>
        </w:r>
      </w:del>
      <w:ins w:id="108" w:author="Mari Koik" w:date="2024-04-02T16:07:00Z">
        <w:r w:rsidR="00CB1C63">
          <w:rPr>
            <w:rFonts w:ascii="Times New Roman" w:hAnsi="Times New Roman" w:cs="Times New Roman"/>
            <w:sz w:val="24"/>
            <w:szCs w:val="24"/>
          </w:rPr>
          <w:t>vallale või linnale</w:t>
        </w:r>
      </w:ins>
      <w:r w:rsidR="00B54EB2" w:rsidRPr="009F7857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05"/>
      <w:r w:rsidR="00110C89">
        <w:rPr>
          <w:rStyle w:val="Kommentaariviide"/>
        </w:rPr>
        <w:commentReference w:id="105"/>
      </w:r>
      <w:r w:rsidR="00B54EB2" w:rsidRPr="009F7857">
        <w:rPr>
          <w:rFonts w:ascii="Times New Roman" w:hAnsi="Times New Roman" w:cs="Times New Roman"/>
          <w:sz w:val="24"/>
          <w:szCs w:val="24"/>
        </w:rPr>
        <w:t xml:space="preserve">ja Sotsiaalkindlustusametile lastekaitseseaduse </w:t>
      </w:r>
      <w:r w:rsidR="00B54EB2">
        <w:rPr>
          <w:rFonts w:ascii="Times New Roman" w:hAnsi="Times New Roman" w:cs="Times New Roman"/>
          <w:sz w:val="24"/>
          <w:szCs w:val="24"/>
        </w:rPr>
        <w:t>§ 34</w:t>
      </w:r>
      <w:r w:rsidR="00B54EB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54EB2">
        <w:rPr>
          <w:rFonts w:ascii="Times New Roman" w:hAnsi="Times New Roman" w:cs="Times New Roman"/>
          <w:sz w:val="24"/>
          <w:szCs w:val="24"/>
        </w:rPr>
        <w:t xml:space="preserve"> lõike 3 punktides 4 ja 5 ning lõike 4 punktides 6 ja 7 </w:t>
      </w:r>
      <w:r w:rsidR="00B54EB2" w:rsidRPr="009F7857">
        <w:rPr>
          <w:rFonts w:ascii="Times New Roman" w:hAnsi="Times New Roman" w:cs="Times New Roman"/>
          <w:sz w:val="24"/>
          <w:szCs w:val="24"/>
        </w:rPr>
        <w:t xml:space="preserve">sätestatud ulatuses lapse abivajaduse hindamiseks ja sobiva </w:t>
      </w:r>
      <w:r w:rsidR="0097201D" w:rsidRPr="009F7857">
        <w:rPr>
          <w:rFonts w:ascii="Times New Roman" w:hAnsi="Times New Roman" w:cs="Times New Roman"/>
          <w:sz w:val="24"/>
          <w:szCs w:val="24"/>
        </w:rPr>
        <w:t>abi osutamiseks.“.</w:t>
      </w:r>
    </w:p>
    <w:p w14:paraId="5D6C1F4B" w14:textId="77777777" w:rsidR="0097201D" w:rsidRDefault="0097201D" w:rsidP="00972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57EA" w14:textId="77777777" w:rsidR="0097201D" w:rsidRPr="008961B0" w:rsidRDefault="0097201D" w:rsidP="00972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203B72">
        <w:rPr>
          <w:rFonts w:ascii="Times New Roman" w:hAnsi="Times New Roman" w:cs="Times New Roman"/>
          <w:b/>
          <w:bCs/>
          <w:sz w:val="24"/>
          <w:szCs w:val="24"/>
        </w:rPr>
        <w:t>Puuetega</w:t>
      </w:r>
      <w:r w:rsidRPr="008961B0">
        <w:rPr>
          <w:rFonts w:ascii="Times New Roman" w:hAnsi="Times New Roman" w:cs="Times New Roman"/>
          <w:b/>
          <w:bCs/>
          <w:sz w:val="24"/>
          <w:szCs w:val="24"/>
        </w:rPr>
        <w:t xml:space="preserve"> inimeste sotsiaaltoetuste seaduse muutmine</w:t>
      </w:r>
    </w:p>
    <w:p w14:paraId="79C8A9E5" w14:textId="668E8751" w:rsidR="008961B0" w:rsidRPr="008961B0" w:rsidRDefault="008961B0" w:rsidP="00972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AB25A" w14:textId="4C540F56" w:rsidR="008961B0" w:rsidRPr="008961B0" w:rsidRDefault="008961B0" w:rsidP="00E92B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1B0">
        <w:rPr>
          <w:rFonts w:ascii="Times New Roman" w:hAnsi="Times New Roman" w:cs="Times New Roman"/>
          <w:sz w:val="24"/>
          <w:szCs w:val="24"/>
        </w:rPr>
        <w:lastRenderedPageBreak/>
        <w:t xml:space="preserve">Puuetega inimeste sotsiaaltoetuste </w:t>
      </w:r>
      <w:r w:rsidR="00D929BD">
        <w:rPr>
          <w:rFonts w:ascii="Times New Roman" w:hAnsi="Times New Roman" w:cs="Times New Roman"/>
          <w:sz w:val="24"/>
          <w:szCs w:val="24"/>
        </w:rPr>
        <w:t>seadus</w:t>
      </w:r>
      <w:r w:rsidR="00775311">
        <w:rPr>
          <w:rFonts w:ascii="Times New Roman" w:hAnsi="Times New Roman" w:cs="Times New Roman"/>
          <w:sz w:val="24"/>
          <w:szCs w:val="24"/>
        </w:rPr>
        <w:t>t</w:t>
      </w:r>
      <w:r w:rsidR="00D929BD">
        <w:rPr>
          <w:rFonts w:ascii="Times New Roman" w:hAnsi="Times New Roman" w:cs="Times New Roman"/>
          <w:sz w:val="24"/>
          <w:szCs w:val="24"/>
        </w:rPr>
        <w:t xml:space="preserve"> täiendatakse §-ga 2</w:t>
      </w:r>
      <w:r w:rsidR="00D929BD" w:rsidRPr="00987C1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D929BD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Pr="008961B0">
        <w:rPr>
          <w:rFonts w:ascii="Times New Roman" w:hAnsi="Times New Roman" w:cs="Times New Roman"/>
          <w:sz w:val="24"/>
          <w:szCs w:val="24"/>
        </w:rPr>
        <w:t>:</w:t>
      </w:r>
    </w:p>
    <w:p w14:paraId="5B08D96C" w14:textId="77777777" w:rsidR="008961B0" w:rsidRPr="008961B0" w:rsidRDefault="008961B0" w:rsidP="00E92B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89DCF2" w14:textId="782D7F92" w:rsidR="008961B0" w:rsidRPr="008961B0" w:rsidRDefault="00036229" w:rsidP="00010F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09" w:name="_Hlk157157200"/>
      <w:r w:rsidRPr="00392599">
        <w:rPr>
          <w:rFonts w:ascii="Times New Roman" w:hAnsi="Times New Roman" w:cs="Times New Roman"/>
          <w:sz w:val="24"/>
          <w:szCs w:val="24"/>
        </w:rPr>
        <w:t>„</w:t>
      </w:r>
      <w:r w:rsidR="00223FB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96EB6" w:rsidRPr="006332D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96EB6" w:rsidRPr="006332D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6</w:t>
      </w:r>
      <w:r w:rsidR="00223FB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87C1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commentRangeStart w:id="110"/>
      <w:r w:rsidR="000674F5" w:rsidRPr="000674F5">
        <w:rPr>
          <w:rFonts w:ascii="Times New Roman" w:hAnsi="Times New Roman" w:cs="Times New Roman"/>
          <w:b/>
          <w:bCs/>
          <w:sz w:val="24"/>
          <w:szCs w:val="24"/>
        </w:rPr>
        <w:t>Terviseseisundist tingitud püsiv</w:t>
      </w:r>
      <w:r w:rsidR="00666C1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674F5" w:rsidRPr="000674F5">
        <w:rPr>
          <w:rFonts w:ascii="Times New Roman" w:hAnsi="Times New Roman" w:cs="Times New Roman"/>
          <w:b/>
          <w:bCs/>
          <w:sz w:val="24"/>
          <w:szCs w:val="24"/>
        </w:rPr>
        <w:t xml:space="preserve"> toevajadus</w:t>
      </w:r>
      <w:r w:rsidR="000674F5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commentRangeEnd w:id="110"/>
      <w:r w:rsidR="00CA3816">
        <w:rPr>
          <w:rStyle w:val="Kommentaariviide"/>
        </w:rPr>
        <w:commentReference w:id="110"/>
      </w:r>
      <w:r w:rsidR="00987C11">
        <w:rPr>
          <w:rFonts w:ascii="Times New Roman" w:hAnsi="Times New Roman" w:cs="Times New Roman"/>
          <w:b/>
          <w:bCs/>
          <w:sz w:val="24"/>
          <w:szCs w:val="24"/>
        </w:rPr>
        <w:t>puhul puude raskusastme tuvastamine</w:t>
      </w:r>
    </w:p>
    <w:p w14:paraId="2CEE3284" w14:textId="77777777" w:rsidR="008961B0" w:rsidRPr="008961B0" w:rsidRDefault="008961B0" w:rsidP="00010F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14BC82" w14:textId="77F36112" w:rsidR="008961B0" w:rsidRPr="006332D5" w:rsidRDefault="00010F4C" w:rsidP="0001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87C11" w:rsidRPr="006332D5">
        <w:rPr>
          <w:rFonts w:ascii="Times New Roman" w:hAnsi="Times New Roman" w:cs="Times New Roman"/>
          <w:sz w:val="24"/>
          <w:szCs w:val="24"/>
        </w:rPr>
        <w:t>1</w:t>
      </w:r>
      <w:r w:rsidR="008961B0" w:rsidRPr="006332D5">
        <w:rPr>
          <w:rFonts w:ascii="Times New Roman" w:hAnsi="Times New Roman" w:cs="Times New Roman"/>
          <w:sz w:val="24"/>
          <w:szCs w:val="24"/>
        </w:rPr>
        <w:t xml:space="preserve">) </w:t>
      </w:r>
      <w:r w:rsidR="002A0600">
        <w:rPr>
          <w:rFonts w:ascii="Times New Roman" w:hAnsi="Times New Roman" w:cs="Times New Roman"/>
          <w:sz w:val="24"/>
          <w:szCs w:val="24"/>
        </w:rPr>
        <w:t>K</w:t>
      </w:r>
      <w:r w:rsidR="000F6BBE">
        <w:rPr>
          <w:rFonts w:ascii="Times New Roman" w:hAnsi="Times New Roman" w:cs="Times New Roman"/>
          <w:sz w:val="24"/>
          <w:szCs w:val="24"/>
        </w:rPr>
        <w:t xml:space="preserve">ui lapsel on </w:t>
      </w:r>
      <w:r w:rsidR="000674F5">
        <w:rPr>
          <w:rFonts w:ascii="Times New Roman" w:hAnsi="Times New Roman" w:cs="Times New Roman"/>
          <w:sz w:val="24"/>
          <w:szCs w:val="24"/>
        </w:rPr>
        <w:t>terviseseisundist tingitud püsiv toevajadus</w:t>
      </w:r>
      <w:r w:rsidR="00303FF2" w:rsidRPr="00516E30">
        <w:rPr>
          <w:rFonts w:ascii="Times New Roman" w:hAnsi="Times New Roman" w:cs="Times New Roman"/>
          <w:sz w:val="24"/>
          <w:szCs w:val="24"/>
        </w:rPr>
        <w:t>, mi</w:t>
      </w:r>
      <w:r w:rsidR="00516E30" w:rsidRPr="00516E30">
        <w:rPr>
          <w:rFonts w:ascii="Times New Roman" w:hAnsi="Times New Roman" w:cs="Times New Roman"/>
          <w:sz w:val="24"/>
          <w:szCs w:val="24"/>
        </w:rPr>
        <w:t>lle</w:t>
      </w:r>
      <w:r w:rsidR="00516E30">
        <w:rPr>
          <w:rFonts w:ascii="Times New Roman" w:hAnsi="Times New Roman" w:cs="Times New Roman"/>
          <w:sz w:val="24"/>
          <w:szCs w:val="24"/>
        </w:rPr>
        <w:t xml:space="preserve"> kohta</w:t>
      </w:r>
      <w:r w:rsidR="00303FF2" w:rsidRPr="00516E30">
        <w:rPr>
          <w:rFonts w:ascii="Times New Roman" w:hAnsi="Times New Roman" w:cs="Times New Roman"/>
          <w:sz w:val="24"/>
          <w:szCs w:val="24"/>
        </w:rPr>
        <w:t xml:space="preserve"> on kantud </w:t>
      </w:r>
      <w:r w:rsidR="00916F54">
        <w:rPr>
          <w:rFonts w:ascii="Times New Roman" w:hAnsi="Times New Roman" w:cs="Times New Roman"/>
          <w:sz w:val="24"/>
          <w:szCs w:val="24"/>
        </w:rPr>
        <w:t xml:space="preserve">andmed </w:t>
      </w:r>
      <w:r w:rsidR="00303FF2" w:rsidRPr="00516E30">
        <w:rPr>
          <w:rFonts w:ascii="Times New Roman" w:hAnsi="Times New Roman" w:cs="Times New Roman"/>
          <w:sz w:val="24"/>
          <w:szCs w:val="24"/>
        </w:rPr>
        <w:t>tervise infosüsteemi,</w:t>
      </w:r>
      <w:r w:rsidR="00303FF2">
        <w:rPr>
          <w:rFonts w:ascii="Times New Roman" w:hAnsi="Times New Roman" w:cs="Times New Roman"/>
          <w:sz w:val="24"/>
          <w:szCs w:val="24"/>
        </w:rPr>
        <w:t xml:space="preserve"> </w:t>
      </w:r>
      <w:r w:rsidR="008B1E05">
        <w:rPr>
          <w:rFonts w:ascii="Times New Roman" w:hAnsi="Times New Roman" w:cs="Times New Roman"/>
          <w:sz w:val="24"/>
          <w:szCs w:val="24"/>
        </w:rPr>
        <w:t xml:space="preserve">ja </w:t>
      </w:r>
      <w:r w:rsidR="0053405F">
        <w:rPr>
          <w:rFonts w:ascii="Times New Roman" w:hAnsi="Times New Roman" w:cs="Times New Roman"/>
          <w:sz w:val="24"/>
          <w:szCs w:val="24"/>
        </w:rPr>
        <w:t>k</w:t>
      </w:r>
      <w:r w:rsidR="0053405F" w:rsidRPr="007A4D2E">
        <w:rPr>
          <w:rFonts w:ascii="Times New Roman" w:hAnsi="Times New Roman" w:cs="Times New Roman"/>
          <w:sz w:val="24"/>
          <w:szCs w:val="24"/>
        </w:rPr>
        <w:t xml:space="preserve">ohaliku omavalitsuse üksus </w:t>
      </w:r>
      <w:r w:rsidR="0053405F">
        <w:rPr>
          <w:rFonts w:ascii="Times New Roman" w:hAnsi="Times New Roman" w:cs="Times New Roman"/>
          <w:sz w:val="24"/>
          <w:szCs w:val="24"/>
        </w:rPr>
        <w:t xml:space="preserve">on </w:t>
      </w:r>
      <w:r w:rsidR="0053405F" w:rsidRPr="007A4D2E">
        <w:rPr>
          <w:rFonts w:ascii="Times New Roman" w:hAnsi="Times New Roman" w:cs="Times New Roman"/>
          <w:sz w:val="24"/>
          <w:szCs w:val="24"/>
        </w:rPr>
        <w:t>edast</w:t>
      </w:r>
      <w:r w:rsidR="0053405F">
        <w:rPr>
          <w:rFonts w:ascii="Times New Roman" w:hAnsi="Times New Roman" w:cs="Times New Roman"/>
          <w:sz w:val="24"/>
          <w:szCs w:val="24"/>
        </w:rPr>
        <w:t>anud</w:t>
      </w:r>
      <w:r w:rsidR="0053405F" w:rsidRPr="007A4D2E">
        <w:rPr>
          <w:rFonts w:ascii="Times New Roman" w:hAnsi="Times New Roman" w:cs="Times New Roman"/>
          <w:sz w:val="24"/>
          <w:szCs w:val="24"/>
        </w:rPr>
        <w:t xml:space="preserve"> lapse kohta andmed Sotsiaalkindlustusametile puude raskusastme tuvastamiseks</w:t>
      </w:r>
      <w:r w:rsidR="00173D4B">
        <w:rPr>
          <w:rFonts w:ascii="Times New Roman" w:hAnsi="Times New Roman" w:cs="Times New Roman"/>
          <w:sz w:val="24"/>
          <w:szCs w:val="24"/>
        </w:rPr>
        <w:t>,</w:t>
      </w:r>
      <w:r w:rsidR="0053405F" w:rsidRPr="0053405F">
        <w:rPr>
          <w:rFonts w:ascii="Times New Roman" w:hAnsi="Times New Roman" w:cs="Times New Roman"/>
          <w:sz w:val="24"/>
          <w:szCs w:val="24"/>
        </w:rPr>
        <w:t xml:space="preserve"> </w:t>
      </w:r>
      <w:r w:rsidR="00303FF2">
        <w:rPr>
          <w:rFonts w:ascii="Times New Roman" w:hAnsi="Times New Roman" w:cs="Times New Roman"/>
          <w:sz w:val="24"/>
          <w:szCs w:val="24"/>
        </w:rPr>
        <w:t xml:space="preserve">algatab Sotsiaalkindlustusamet </w:t>
      </w:r>
      <w:r w:rsidR="00FF0504">
        <w:rPr>
          <w:rFonts w:ascii="Times New Roman" w:hAnsi="Times New Roman" w:cs="Times New Roman"/>
          <w:sz w:val="24"/>
          <w:szCs w:val="24"/>
        </w:rPr>
        <w:t xml:space="preserve">puude raskusastme tuvastamise. </w:t>
      </w:r>
    </w:p>
    <w:p w14:paraId="3B9096CD" w14:textId="77777777" w:rsidR="008961B0" w:rsidRDefault="008961B0" w:rsidP="00010F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871C42" w14:textId="58393EEF" w:rsidR="002C254D" w:rsidRDefault="00F43F3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67AA7" w:rsidRPr="006332D5">
        <w:rPr>
          <w:rFonts w:ascii="Times New Roman" w:hAnsi="Times New Roman" w:cs="Times New Roman"/>
          <w:sz w:val="24"/>
          <w:szCs w:val="24"/>
        </w:rPr>
        <w:t xml:space="preserve">2) </w:t>
      </w:r>
      <w:bookmarkStart w:id="111" w:name="_Hlk162962094"/>
      <w:r w:rsidR="000674F5">
        <w:rPr>
          <w:rFonts w:ascii="Times New Roman" w:hAnsi="Times New Roman" w:cs="Times New Roman"/>
          <w:sz w:val="24"/>
          <w:szCs w:val="24"/>
        </w:rPr>
        <w:t>Terviseseisundist tingitud püsiva</w:t>
      </w:r>
      <w:ins w:id="112" w:author="Mari Koik" w:date="2024-03-27T17:38:00Z">
        <w:r w:rsidR="00C265D1">
          <w:rPr>
            <w:rFonts w:ascii="Times New Roman" w:hAnsi="Times New Roman" w:cs="Times New Roman"/>
            <w:sz w:val="24"/>
            <w:szCs w:val="24"/>
          </w:rPr>
          <w:t>t</w:t>
        </w:r>
      </w:ins>
      <w:r w:rsidR="000674F5">
        <w:rPr>
          <w:rFonts w:ascii="Times New Roman" w:hAnsi="Times New Roman" w:cs="Times New Roman"/>
          <w:sz w:val="24"/>
          <w:szCs w:val="24"/>
        </w:rPr>
        <w:t xml:space="preserve"> toevajadust põhjustavate seisundite </w:t>
      </w:r>
      <w:r w:rsidR="00A63D49">
        <w:rPr>
          <w:rFonts w:ascii="Times New Roman" w:hAnsi="Times New Roman" w:cs="Times New Roman"/>
          <w:sz w:val="24"/>
          <w:szCs w:val="24"/>
        </w:rPr>
        <w:t xml:space="preserve">loetelu </w:t>
      </w:r>
      <w:bookmarkEnd w:id="111"/>
      <w:r w:rsidR="00A63D49" w:rsidRPr="00A63D49">
        <w:rPr>
          <w:rFonts w:ascii="Times New Roman" w:hAnsi="Times New Roman" w:cs="Times New Roman"/>
          <w:sz w:val="24"/>
          <w:szCs w:val="24"/>
        </w:rPr>
        <w:t>kehtestab valdkonna eest vastutav minister määrusega.</w:t>
      </w:r>
      <w:r w:rsidR="00996563">
        <w:rPr>
          <w:rFonts w:ascii="Times New Roman" w:hAnsi="Times New Roman" w:cs="Times New Roman"/>
          <w:sz w:val="24"/>
          <w:szCs w:val="24"/>
        </w:rPr>
        <w:t>“.</w:t>
      </w:r>
    </w:p>
    <w:bookmarkEnd w:id="109"/>
    <w:p w14:paraId="0DC68A70" w14:textId="77777777" w:rsidR="00894A31" w:rsidRPr="002C254D" w:rsidRDefault="00894A31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E84D2" w14:textId="0B4DB9D8" w:rsidR="00CB394C" w:rsidRDefault="00CB394C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394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F5A9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394C">
        <w:rPr>
          <w:rFonts w:ascii="Times New Roman" w:hAnsi="Times New Roman" w:cs="Times New Roman"/>
          <w:b/>
          <w:bCs/>
          <w:sz w:val="24"/>
          <w:szCs w:val="24"/>
        </w:rPr>
        <w:t>. Sotsiaalhoolekande seaduse muutmine</w:t>
      </w:r>
    </w:p>
    <w:p w14:paraId="30FFE527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77145" w14:textId="52AF7A9E" w:rsidR="009651AE" w:rsidRDefault="009651AE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1AE">
        <w:rPr>
          <w:rFonts w:ascii="Times New Roman" w:hAnsi="Times New Roman" w:cs="Times New Roman"/>
          <w:sz w:val="24"/>
          <w:szCs w:val="24"/>
        </w:rPr>
        <w:t>Sotsiaalhoolekande</w:t>
      </w:r>
      <w:r w:rsidR="00523F19">
        <w:rPr>
          <w:rFonts w:ascii="Times New Roman" w:hAnsi="Times New Roman" w:cs="Times New Roman"/>
          <w:sz w:val="24"/>
          <w:szCs w:val="24"/>
        </w:rPr>
        <w:t xml:space="preserve"> </w:t>
      </w:r>
      <w:r w:rsidRPr="009651AE">
        <w:rPr>
          <w:rFonts w:ascii="Times New Roman" w:hAnsi="Times New Roman" w:cs="Times New Roman"/>
          <w:sz w:val="24"/>
          <w:szCs w:val="24"/>
        </w:rPr>
        <w:t>seaduses tehakse järgmised muudatused</w:t>
      </w:r>
      <w:r w:rsidR="00A75E10">
        <w:rPr>
          <w:rFonts w:ascii="Times New Roman" w:hAnsi="Times New Roman" w:cs="Times New Roman"/>
          <w:sz w:val="24"/>
          <w:szCs w:val="24"/>
        </w:rPr>
        <w:t>:</w:t>
      </w:r>
    </w:p>
    <w:p w14:paraId="1448AF02" w14:textId="77777777" w:rsidR="008D0CF9" w:rsidRDefault="008D0CF9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56427A" w14:textId="184912A4" w:rsidR="00236384" w:rsidRDefault="00BC23F6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5F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236384" w:rsidRPr="002363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6384" w:rsidRPr="00236384">
        <w:rPr>
          <w:rFonts w:ascii="Times New Roman" w:hAnsi="Times New Roman" w:cs="Times New Roman"/>
          <w:sz w:val="24"/>
          <w:szCs w:val="24"/>
        </w:rPr>
        <w:t>paragrahvi 45</w:t>
      </w:r>
      <w:r w:rsidR="00236384" w:rsidRPr="00236384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236384" w:rsidRPr="00236384">
        <w:rPr>
          <w:rFonts w:ascii="Times New Roman" w:hAnsi="Times New Roman" w:cs="Times New Roman"/>
          <w:sz w:val="24"/>
          <w:szCs w:val="24"/>
        </w:rPr>
        <w:t xml:space="preserve"> täiendatakse lõikega 6 järgmises sõnastuses:</w:t>
      </w:r>
    </w:p>
    <w:p w14:paraId="6ED2026F" w14:textId="77777777" w:rsidR="008569CC" w:rsidRPr="00236384" w:rsidRDefault="008569CC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1078D" w14:textId="3E088CDA" w:rsidR="00236384" w:rsidRPr="00236384" w:rsidRDefault="00236384" w:rsidP="00BA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7D1">
        <w:rPr>
          <w:rFonts w:ascii="Times New Roman" w:hAnsi="Times New Roman" w:cs="Times New Roman"/>
          <w:sz w:val="24"/>
          <w:szCs w:val="24"/>
        </w:rPr>
        <w:t xml:space="preserve">„(6) Hoolduspere </w:t>
      </w:r>
      <w:r w:rsidR="00F027F9" w:rsidRPr="00E427D1">
        <w:rPr>
          <w:rFonts w:ascii="Times New Roman" w:hAnsi="Times New Roman" w:cs="Times New Roman"/>
          <w:sz w:val="24"/>
          <w:szCs w:val="24"/>
        </w:rPr>
        <w:t>peab</w:t>
      </w:r>
      <w:r w:rsidRPr="00E427D1">
        <w:rPr>
          <w:rFonts w:ascii="Times New Roman" w:hAnsi="Times New Roman" w:cs="Times New Roman"/>
          <w:sz w:val="24"/>
          <w:szCs w:val="24"/>
        </w:rPr>
        <w:t xml:space="preserve"> </w:t>
      </w:r>
      <w:r w:rsidR="00154AAB">
        <w:rPr>
          <w:rFonts w:ascii="Times New Roman" w:hAnsi="Times New Roman" w:cs="Times New Roman"/>
          <w:sz w:val="24"/>
          <w:szCs w:val="24"/>
        </w:rPr>
        <w:t xml:space="preserve">pärast </w:t>
      </w:r>
      <w:r w:rsidRPr="00E427D1">
        <w:rPr>
          <w:rFonts w:ascii="Times New Roman" w:hAnsi="Times New Roman" w:cs="Times New Roman"/>
          <w:sz w:val="24"/>
          <w:szCs w:val="24"/>
        </w:rPr>
        <w:t xml:space="preserve">lapse </w:t>
      </w:r>
      <w:r w:rsidR="00FD6882">
        <w:rPr>
          <w:rFonts w:ascii="Times New Roman" w:hAnsi="Times New Roman" w:cs="Times New Roman"/>
          <w:sz w:val="24"/>
          <w:szCs w:val="24"/>
        </w:rPr>
        <w:t xml:space="preserve">perre </w:t>
      </w:r>
      <w:r w:rsidRPr="00E427D1">
        <w:rPr>
          <w:rFonts w:ascii="Times New Roman" w:hAnsi="Times New Roman" w:cs="Times New Roman"/>
          <w:sz w:val="24"/>
          <w:szCs w:val="24"/>
        </w:rPr>
        <w:t>asendushooldus</w:t>
      </w:r>
      <w:r w:rsidR="002A0600">
        <w:rPr>
          <w:rFonts w:ascii="Times New Roman" w:hAnsi="Times New Roman" w:cs="Times New Roman"/>
          <w:sz w:val="24"/>
          <w:szCs w:val="24"/>
        </w:rPr>
        <w:t>ele</w:t>
      </w:r>
      <w:r w:rsidRPr="00E427D1">
        <w:rPr>
          <w:rFonts w:ascii="Times New Roman" w:hAnsi="Times New Roman" w:cs="Times New Roman"/>
          <w:sz w:val="24"/>
          <w:szCs w:val="24"/>
        </w:rPr>
        <w:t xml:space="preserve"> paigutamis</w:t>
      </w:r>
      <w:r w:rsidR="00FD6882">
        <w:rPr>
          <w:rFonts w:ascii="Times New Roman" w:hAnsi="Times New Roman" w:cs="Times New Roman"/>
          <w:sz w:val="24"/>
          <w:szCs w:val="24"/>
        </w:rPr>
        <w:t xml:space="preserve">t </w:t>
      </w:r>
      <w:r w:rsidR="007D7BEF">
        <w:rPr>
          <w:rFonts w:ascii="Times New Roman" w:hAnsi="Times New Roman" w:cs="Times New Roman"/>
          <w:sz w:val="24"/>
          <w:szCs w:val="24"/>
        </w:rPr>
        <w:t>kasutama</w:t>
      </w:r>
      <w:r w:rsidR="00F027F9" w:rsidRPr="00E427D1">
        <w:rPr>
          <w:rFonts w:ascii="Times New Roman" w:hAnsi="Times New Roman" w:cs="Times New Roman"/>
          <w:sz w:val="24"/>
          <w:szCs w:val="24"/>
        </w:rPr>
        <w:t xml:space="preserve"> </w:t>
      </w:r>
      <w:r w:rsidRPr="00E427D1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Pr="00C803D5">
        <w:rPr>
          <w:rFonts w:ascii="Times New Roman" w:hAnsi="Times New Roman" w:cs="Times New Roman"/>
          <w:sz w:val="24"/>
          <w:szCs w:val="24"/>
        </w:rPr>
        <w:t xml:space="preserve">§ </w:t>
      </w:r>
      <w:r w:rsidR="00F027F9" w:rsidRPr="00C803D5">
        <w:rPr>
          <w:rFonts w:ascii="Times New Roman" w:hAnsi="Times New Roman" w:cs="Times New Roman"/>
          <w:sz w:val="24"/>
          <w:szCs w:val="24"/>
        </w:rPr>
        <w:t>1</w:t>
      </w:r>
      <w:r w:rsidR="0090138F">
        <w:rPr>
          <w:rFonts w:ascii="Times New Roman" w:hAnsi="Times New Roman" w:cs="Times New Roman"/>
          <w:sz w:val="24"/>
          <w:szCs w:val="24"/>
        </w:rPr>
        <w:t>30</w:t>
      </w:r>
      <w:r w:rsidR="0090138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803D5">
        <w:rPr>
          <w:rFonts w:ascii="Times New Roman" w:hAnsi="Times New Roman" w:cs="Times New Roman"/>
          <w:sz w:val="24"/>
          <w:szCs w:val="24"/>
        </w:rPr>
        <w:t xml:space="preserve"> lõike</w:t>
      </w:r>
      <w:r w:rsidR="003D5A4C" w:rsidRPr="00C803D5">
        <w:rPr>
          <w:rFonts w:ascii="Times New Roman" w:hAnsi="Times New Roman" w:cs="Times New Roman"/>
          <w:sz w:val="24"/>
          <w:szCs w:val="24"/>
        </w:rPr>
        <w:t xml:space="preserve"> 3</w:t>
      </w:r>
      <w:r w:rsidRPr="00C803D5">
        <w:rPr>
          <w:rFonts w:ascii="Times New Roman" w:hAnsi="Times New Roman" w:cs="Times New Roman"/>
          <w:sz w:val="24"/>
          <w:szCs w:val="24"/>
        </w:rPr>
        <w:t xml:space="preserve"> alusel</w:t>
      </w:r>
      <w:r w:rsidR="00F027F9" w:rsidRPr="00C803D5">
        <w:rPr>
          <w:rFonts w:ascii="Times New Roman" w:hAnsi="Times New Roman" w:cs="Times New Roman"/>
          <w:sz w:val="24"/>
          <w:szCs w:val="24"/>
        </w:rPr>
        <w:t xml:space="preserve"> </w:t>
      </w:r>
      <w:r w:rsidR="000E093E">
        <w:rPr>
          <w:rFonts w:ascii="Times New Roman" w:hAnsi="Times New Roman" w:cs="Times New Roman"/>
          <w:sz w:val="24"/>
          <w:szCs w:val="24"/>
        </w:rPr>
        <w:t>sätestatud</w:t>
      </w:r>
      <w:r w:rsidRPr="00C803D5">
        <w:rPr>
          <w:rFonts w:ascii="Times New Roman" w:hAnsi="Times New Roman" w:cs="Times New Roman"/>
          <w:sz w:val="24"/>
          <w:szCs w:val="24"/>
        </w:rPr>
        <w:t xml:space="preserve"> kohanemistoe </w:t>
      </w:r>
      <w:r w:rsidR="0028223C" w:rsidRPr="00C803D5">
        <w:rPr>
          <w:rFonts w:ascii="Times New Roman" w:hAnsi="Times New Roman" w:cs="Times New Roman"/>
          <w:sz w:val="24"/>
          <w:szCs w:val="24"/>
        </w:rPr>
        <w:t>teenus</w:t>
      </w:r>
      <w:r w:rsidR="002A0600" w:rsidRPr="00C803D5">
        <w:rPr>
          <w:rFonts w:ascii="Times New Roman" w:hAnsi="Times New Roman" w:cs="Times New Roman"/>
          <w:sz w:val="24"/>
          <w:szCs w:val="24"/>
        </w:rPr>
        <w:t>t.</w:t>
      </w:r>
      <w:r w:rsidRPr="00C803D5">
        <w:rPr>
          <w:rFonts w:ascii="Times New Roman" w:hAnsi="Times New Roman" w:cs="Times New Roman"/>
          <w:sz w:val="24"/>
          <w:szCs w:val="24"/>
        </w:rPr>
        <w:t>“;</w:t>
      </w:r>
    </w:p>
    <w:p w14:paraId="3E69F4F7" w14:textId="2DCBA622" w:rsidR="00236384" w:rsidRDefault="0023638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05937" w14:textId="2538A1B0" w:rsidR="008569CC" w:rsidRDefault="0023638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384">
        <w:rPr>
          <w:rFonts w:ascii="Times New Roman" w:hAnsi="Times New Roman" w:cs="Times New Roman"/>
          <w:b/>
          <w:sz w:val="24"/>
          <w:szCs w:val="24"/>
        </w:rPr>
        <w:t>2)</w:t>
      </w:r>
      <w:r w:rsidRPr="00236384" w:rsidDel="0085220F">
        <w:rPr>
          <w:rFonts w:ascii="Times New Roman" w:hAnsi="Times New Roman" w:cs="Times New Roman"/>
          <w:sz w:val="24"/>
          <w:szCs w:val="24"/>
        </w:rPr>
        <w:t xml:space="preserve"> </w:t>
      </w:r>
      <w:r w:rsidRPr="00236384">
        <w:rPr>
          <w:rFonts w:ascii="Times New Roman" w:hAnsi="Times New Roman" w:cs="Times New Roman"/>
          <w:sz w:val="24"/>
          <w:szCs w:val="24"/>
        </w:rPr>
        <w:t>paragrahvi 45</w:t>
      </w:r>
      <w:r w:rsidRPr="00236384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36384">
        <w:rPr>
          <w:rFonts w:ascii="Times New Roman" w:hAnsi="Times New Roman" w:cs="Times New Roman"/>
          <w:sz w:val="24"/>
          <w:szCs w:val="24"/>
        </w:rPr>
        <w:t xml:space="preserve"> l</w:t>
      </w:r>
      <w:r w:rsidR="00DA6B45">
        <w:rPr>
          <w:rFonts w:ascii="Times New Roman" w:hAnsi="Times New Roman" w:cs="Times New Roman"/>
          <w:sz w:val="24"/>
          <w:szCs w:val="24"/>
        </w:rPr>
        <w:t>õiget</w:t>
      </w:r>
      <w:r w:rsidRPr="00236384">
        <w:rPr>
          <w:rFonts w:ascii="Times New Roman" w:hAnsi="Times New Roman" w:cs="Times New Roman"/>
          <w:sz w:val="24"/>
          <w:szCs w:val="24"/>
        </w:rPr>
        <w:t xml:space="preserve"> 4 täiendatakse punktidega </w:t>
      </w:r>
      <w:commentRangeStart w:id="113"/>
      <w:r w:rsidRPr="00236384">
        <w:rPr>
          <w:rFonts w:ascii="Times New Roman" w:hAnsi="Times New Roman" w:cs="Times New Roman"/>
          <w:sz w:val="24"/>
          <w:szCs w:val="24"/>
        </w:rPr>
        <w:t xml:space="preserve">7 ja 8 </w:t>
      </w:r>
      <w:commentRangeEnd w:id="113"/>
      <w:r w:rsidR="00CA3816">
        <w:rPr>
          <w:rStyle w:val="Kommentaariviide"/>
        </w:rPr>
        <w:commentReference w:id="113"/>
      </w:r>
      <w:r w:rsidRPr="00236384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40ACE838" w14:textId="4E404267" w:rsidR="00236384" w:rsidRPr="00236384" w:rsidRDefault="0023638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3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558788" w14:textId="77777777" w:rsidR="00236384" w:rsidRPr="00236384" w:rsidRDefault="0023638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CC">
        <w:rPr>
          <w:rFonts w:ascii="Times New Roman" w:hAnsi="Times New Roman" w:cs="Times New Roman"/>
          <w:sz w:val="24"/>
          <w:szCs w:val="24"/>
        </w:rPr>
        <w:t>„</w:t>
      </w:r>
      <w:r w:rsidRPr="00236384">
        <w:rPr>
          <w:rFonts w:ascii="Times New Roman" w:hAnsi="Times New Roman" w:cs="Times New Roman"/>
          <w:sz w:val="24"/>
          <w:szCs w:val="24"/>
        </w:rPr>
        <w:t xml:space="preserve">7) aitab kaasa hooldusperede leidmisele, tehes selleks koostööd Sotsiaalkindlustusameti ja teiste asutuste ja isikutega; </w:t>
      </w:r>
    </w:p>
    <w:p w14:paraId="203D486C" w14:textId="2E8837D1" w:rsidR="00236384" w:rsidRPr="00236384" w:rsidRDefault="0023638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384">
        <w:rPr>
          <w:rFonts w:ascii="Times New Roman" w:hAnsi="Times New Roman" w:cs="Times New Roman"/>
          <w:sz w:val="24"/>
          <w:szCs w:val="24"/>
        </w:rPr>
        <w:t xml:space="preserve">8) annab hooldus- ja eestkosteperele enne lapse </w:t>
      </w:r>
      <w:r w:rsidR="00FD6882">
        <w:rPr>
          <w:rFonts w:ascii="Times New Roman" w:hAnsi="Times New Roman" w:cs="Times New Roman"/>
          <w:sz w:val="24"/>
          <w:szCs w:val="24"/>
        </w:rPr>
        <w:t xml:space="preserve">perre </w:t>
      </w:r>
      <w:r w:rsidRPr="00236384">
        <w:rPr>
          <w:rFonts w:ascii="Times New Roman" w:hAnsi="Times New Roman" w:cs="Times New Roman"/>
          <w:sz w:val="24"/>
          <w:szCs w:val="24"/>
        </w:rPr>
        <w:t>asendushooldus</w:t>
      </w:r>
      <w:r w:rsidR="00FD6882">
        <w:rPr>
          <w:rFonts w:ascii="Times New Roman" w:hAnsi="Times New Roman" w:cs="Times New Roman"/>
          <w:sz w:val="24"/>
          <w:szCs w:val="24"/>
        </w:rPr>
        <w:t>ele</w:t>
      </w:r>
      <w:r w:rsidRPr="00236384">
        <w:rPr>
          <w:rFonts w:ascii="Times New Roman" w:hAnsi="Times New Roman" w:cs="Times New Roman"/>
          <w:sz w:val="24"/>
          <w:szCs w:val="24"/>
        </w:rPr>
        <w:t xml:space="preserve"> paigutamist või eestkoste määram</w:t>
      </w:r>
      <w:r w:rsidR="003D34F9">
        <w:rPr>
          <w:rFonts w:ascii="Times New Roman" w:hAnsi="Times New Roman" w:cs="Times New Roman"/>
          <w:sz w:val="24"/>
          <w:szCs w:val="24"/>
        </w:rPr>
        <w:t>isel</w:t>
      </w:r>
      <w:r w:rsidR="00576096">
        <w:rPr>
          <w:rFonts w:ascii="Times New Roman" w:hAnsi="Times New Roman" w:cs="Times New Roman"/>
          <w:sz w:val="24"/>
          <w:szCs w:val="24"/>
        </w:rPr>
        <w:t xml:space="preserve"> </w:t>
      </w:r>
      <w:r w:rsidRPr="00236384">
        <w:rPr>
          <w:rFonts w:ascii="Times New Roman" w:hAnsi="Times New Roman" w:cs="Times New Roman"/>
          <w:sz w:val="24"/>
          <w:szCs w:val="24"/>
        </w:rPr>
        <w:t>infot perepõhise asendushoolduse tugiteenuste kohta.“;</w:t>
      </w:r>
    </w:p>
    <w:p w14:paraId="012C1B3C" w14:textId="77777777" w:rsidR="00236384" w:rsidRDefault="00236384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E796D" w14:textId="01DD4A8F" w:rsidR="006F4F1C" w:rsidRPr="006F4F1C" w:rsidRDefault="00B61F8A" w:rsidP="006F4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36384" w:rsidRPr="0023638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F4F1C" w:rsidRPr="006F4F1C">
        <w:rPr>
          <w:rFonts w:ascii="Times New Roman" w:hAnsi="Times New Roman" w:cs="Times New Roman"/>
          <w:sz w:val="24"/>
          <w:szCs w:val="24"/>
        </w:rPr>
        <w:t xml:space="preserve"> paragrahvi 130</w:t>
      </w:r>
      <w:r w:rsidR="006F4F1C" w:rsidRPr="006F4F1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F4F1C" w:rsidRPr="006F4F1C">
        <w:rPr>
          <w:rFonts w:ascii="Times New Roman" w:hAnsi="Times New Roman" w:cs="Times New Roman"/>
          <w:sz w:val="24"/>
          <w:szCs w:val="24"/>
        </w:rPr>
        <w:t xml:space="preserve"> lõike 3 punkt 7 tunnistatakse kehtetuks;</w:t>
      </w:r>
    </w:p>
    <w:p w14:paraId="2A850E29" w14:textId="07A51827" w:rsidR="006F4F1C" w:rsidRDefault="006F4F1C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F77EC" w14:textId="282E5C60" w:rsidR="005E2A59" w:rsidRDefault="00B42CBC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28A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32EE">
        <w:rPr>
          <w:rFonts w:ascii="Times New Roman" w:hAnsi="Times New Roman" w:cs="Times New Roman"/>
          <w:sz w:val="24"/>
          <w:szCs w:val="24"/>
        </w:rPr>
        <w:t>s</w:t>
      </w:r>
      <w:r w:rsidR="003D5A4C" w:rsidRPr="001715F0">
        <w:rPr>
          <w:rFonts w:ascii="Times New Roman" w:hAnsi="Times New Roman" w:cs="Times New Roman"/>
          <w:sz w:val="24"/>
          <w:szCs w:val="24"/>
        </w:rPr>
        <w:t>eaduse 3. p</w:t>
      </w:r>
      <w:r w:rsidR="00523F19" w:rsidRPr="001715F0">
        <w:rPr>
          <w:rFonts w:ascii="Times New Roman" w:hAnsi="Times New Roman" w:cs="Times New Roman"/>
          <w:sz w:val="24"/>
          <w:szCs w:val="24"/>
        </w:rPr>
        <w:t>eatükki</w:t>
      </w:r>
      <w:r w:rsidR="003D5A4C" w:rsidRPr="001715F0">
        <w:rPr>
          <w:rFonts w:ascii="Times New Roman" w:hAnsi="Times New Roman" w:cs="Times New Roman"/>
          <w:sz w:val="24"/>
          <w:szCs w:val="24"/>
        </w:rPr>
        <w:t xml:space="preserve"> täiendatakse </w:t>
      </w:r>
      <w:r w:rsidR="00256E2B">
        <w:rPr>
          <w:rFonts w:ascii="Times New Roman" w:hAnsi="Times New Roman" w:cs="Times New Roman"/>
          <w:sz w:val="24"/>
          <w:szCs w:val="24"/>
        </w:rPr>
        <w:t>7</w:t>
      </w:r>
      <w:r w:rsidR="00256E2B" w:rsidRPr="00256E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23F19" w:rsidRPr="001715F0">
        <w:rPr>
          <w:rFonts w:ascii="Times New Roman" w:hAnsi="Times New Roman" w:cs="Times New Roman"/>
          <w:sz w:val="24"/>
          <w:szCs w:val="24"/>
        </w:rPr>
        <w:t xml:space="preserve">. </w:t>
      </w:r>
      <w:r w:rsidR="00B91CC6" w:rsidRPr="001715F0">
        <w:rPr>
          <w:rFonts w:ascii="Times New Roman" w:hAnsi="Times New Roman" w:cs="Times New Roman"/>
          <w:sz w:val="24"/>
          <w:szCs w:val="24"/>
        </w:rPr>
        <w:t xml:space="preserve">jaoga </w:t>
      </w:r>
      <w:r w:rsidR="00523F19" w:rsidRPr="001715F0">
        <w:rPr>
          <w:rFonts w:ascii="Times New Roman" w:hAnsi="Times New Roman" w:cs="Times New Roman"/>
          <w:sz w:val="24"/>
          <w:szCs w:val="24"/>
        </w:rPr>
        <w:t>järgmises sõnastuses</w:t>
      </w:r>
      <w:r w:rsidR="00B91CC6" w:rsidRPr="001715F0">
        <w:rPr>
          <w:rFonts w:ascii="Times New Roman" w:hAnsi="Times New Roman" w:cs="Times New Roman"/>
          <w:sz w:val="24"/>
          <w:szCs w:val="24"/>
        </w:rPr>
        <w:t>:</w:t>
      </w:r>
    </w:p>
    <w:p w14:paraId="74A78918" w14:textId="77777777" w:rsidR="00AD4D6B" w:rsidRDefault="00AD4D6B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67B24" w14:textId="159AA26C" w:rsidR="00523F19" w:rsidRDefault="00181700" w:rsidP="00C524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42B">
        <w:rPr>
          <w:rFonts w:ascii="Times New Roman" w:hAnsi="Times New Roman" w:cs="Times New Roman"/>
          <w:sz w:val="24"/>
          <w:szCs w:val="24"/>
        </w:rPr>
        <w:t>„</w:t>
      </w:r>
      <w:r w:rsidR="00256E2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56E2B" w:rsidRPr="00E31B0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523F1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23F19" w:rsidRPr="00C038BB">
        <w:rPr>
          <w:rFonts w:ascii="Times New Roman" w:hAnsi="Times New Roman" w:cs="Times New Roman"/>
          <w:b/>
          <w:bCs/>
          <w:sz w:val="24"/>
          <w:szCs w:val="24"/>
        </w:rPr>
        <w:t>ja</w:t>
      </w:r>
      <w:r w:rsidR="00523F19">
        <w:rPr>
          <w:rFonts w:ascii="Times New Roman" w:hAnsi="Times New Roman" w:cs="Times New Roman"/>
          <w:b/>
          <w:bCs/>
          <w:sz w:val="24"/>
          <w:szCs w:val="24"/>
        </w:rPr>
        <w:t>gu</w:t>
      </w:r>
    </w:p>
    <w:p w14:paraId="5A61B549" w14:textId="4592482C" w:rsidR="00523F19" w:rsidRDefault="00523F19" w:rsidP="009C6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8BB">
        <w:rPr>
          <w:rFonts w:ascii="Times New Roman" w:hAnsi="Times New Roman" w:cs="Times New Roman"/>
          <w:b/>
          <w:bCs/>
          <w:sz w:val="24"/>
          <w:szCs w:val="24"/>
        </w:rPr>
        <w:t>Perepõhise asendushoolduse tugiteenused</w:t>
      </w:r>
    </w:p>
    <w:p w14:paraId="0C01EEAA" w14:textId="77777777" w:rsidR="00AD4D6B" w:rsidRDefault="00AD4D6B" w:rsidP="008D0C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5AD47" w14:textId="12570F5B" w:rsidR="00A75E10" w:rsidRDefault="00A75E10" w:rsidP="009C68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8B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2D717E" w:rsidRPr="00C03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07E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11CB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E083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11CB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6</w:t>
      </w:r>
      <w:r w:rsidRPr="00C038B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Pr="00C038BB">
        <w:rPr>
          <w:rFonts w:ascii="Times New Roman" w:hAnsi="Times New Roman" w:cs="Times New Roman"/>
          <w:b/>
          <w:bCs/>
          <w:sz w:val="24"/>
          <w:szCs w:val="24"/>
        </w:rPr>
        <w:t>Perepõhise asendushoolduse tugiteenuste eesmärk, loetelu ja korraldus</w:t>
      </w:r>
    </w:p>
    <w:p w14:paraId="1BA41415" w14:textId="77777777" w:rsidR="00AD4D6B" w:rsidRPr="00C038BB" w:rsidRDefault="00AD4D6B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53E95" w14:textId="29819BBF" w:rsidR="00A75E10" w:rsidRPr="00C038BB" w:rsidRDefault="00DB7591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A75E10" w:rsidRPr="00C038BB">
        <w:rPr>
          <w:rFonts w:ascii="Times New Roman" w:hAnsi="Times New Roman" w:cs="Times New Roman"/>
          <w:sz w:val="24"/>
          <w:szCs w:val="24"/>
        </w:rPr>
        <w:t>Perepõhise asendushoolduse tugiteenused on hooldus</w:t>
      </w:r>
      <w:r w:rsidR="00F834E8">
        <w:rPr>
          <w:rFonts w:ascii="Times New Roman" w:hAnsi="Times New Roman" w:cs="Times New Roman"/>
          <w:sz w:val="24"/>
          <w:szCs w:val="24"/>
        </w:rPr>
        <w:t>pere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, </w:t>
      </w:r>
      <w:r w:rsidR="00F834E8">
        <w:rPr>
          <w:rFonts w:ascii="Times New Roman" w:hAnsi="Times New Roman" w:cs="Times New Roman"/>
          <w:sz w:val="24"/>
          <w:szCs w:val="24"/>
        </w:rPr>
        <w:t xml:space="preserve">lapse </w:t>
      </w:r>
      <w:r w:rsidR="00A75E10" w:rsidRPr="00C038BB">
        <w:rPr>
          <w:rFonts w:ascii="Times New Roman" w:hAnsi="Times New Roman" w:cs="Times New Roman"/>
          <w:sz w:val="24"/>
          <w:szCs w:val="24"/>
        </w:rPr>
        <w:t>eestkost</w:t>
      </w:r>
      <w:r w:rsidR="001647C3">
        <w:rPr>
          <w:rFonts w:ascii="Times New Roman" w:hAnsi="Times New Roman" w:cs="Times New Roman"/>
          <w:sz w:val="24"/>
          <w:szCs w:val="24"/>
        </w:rPr>
        <w:t>ja perekonna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ja </w:t>
      </w:r>
      <w:r w:rsidR="001647C3">
        <w:rPr>
          <w:rFonts w:ascii="Times New Roman" w:hAnsi="Times New Roman" w:cs="Times New Roman"/>
          <w:sz w:val="24"/>
          <w:szCs w:val="24"/>
        </w:rPr>
        <w:t>lapse lapsend</w:t>
      </w:r>
      <w:r w:rsidR="00E46A72">
        <w:rPr>
          <w:rFonts w:ascii="Times New Roman" w:hAnsi="Times New Roman" w:cs="Times New Roman"/>
          <w:sz w:val="24"/>
          <w:szCs w:val="24"/>
        </w:rPr>
        <w:t>aja</w:t>
      </w:r>
      <w:r w:rsidR="001647C3">
        <w:rPr>
          <w:rFonts w:ascii="Times New Roman" w:hAnsi="Times New Roman" w:cs="Times New Roman"/>
          <w:sz w:val="24"/>
          <w:szCs w:val="24"/>
        </w:rPr>
        <w:t xml:space="preserve"> pere</w:t>
      </w:r>
      <w:r w:rsidR="00AF618B">
        <w:rPr>
          <w:rFonts w:ascii="Times New Roman" w:hAnsi="Times New Roman" w:cs="Times New Roman"/>
          <w:sz w:val="24"/>
          <w:szCs w:val="24"/>
        </w:rPr>
        <w:t>konna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AF618B">
        <w:rPr>
          <w:rFonts w:ascii="Times New Roman" w:hAnsi="Times New Roman" w:cs="Times New Roman"/>
          <w:sz w:val="24"/>
          <w:szCs w:val="24"/>
        </w:rPr>
        <w:t>täiskasvanud liikmetele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osutatavad nõustamisteenused.</w:t>
      </w:r>
    </w:p>
    <w:p w14:paraId="61119B33" w14:textId="77777777" w:rsidR="00F027F9" w:rsidRPr="00C5242B" w:rsidRDefault="00F027F9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EA00B" w14:textId="2B28DEBF" w:rsidR="00A75E10" w:rsidRPr="00C038BB" w:rsidRDefault="00DB7591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A75E10" w:rsidRPr="00C038BB">
        <w:rPr>
          <w:rFonts w:ascii="Times New Roman" w:hAnsi="Times New Roman" w:cs="Times New Roman"/>
          <w:sz w:val="24"/>
          <w:szCs w:val="24"/>
        </w:rPr>
        <w:t>Perepõhise asendushoolduse tugiteenuste eesmär</w:t>
      </w:r>
      <w:r w:rsidR="00FD6882">
        <w:rPr>
          <w:rFonts w:ascii="Times New Roman" w:hAnsi="Times New Roman" w:cs="Times New Roman"/>
          <w:sz w:val="24"/>
          <w:szCs w:val="24"/>
        </w:rPr>
        <w:t>k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on valmistada ette lapse tulekut perekonda, aidata kaasa lapse kohanemisele uues peres ning toetada perede </w:t>
      </w:r>
      <w:proofErr w:type="spellStart"/>
      <w:r w:rsidR="00A75E10" w:rsidRPr="00C038BB">
        <w:rPr>
          <w:rFonts w:ascii="Times New Roman" w:hAnsi="Times New Roman" w:cs="Times New Roman"/>
          <w:sz w:val="24"/>
          <w:szCs w:val="24"/>
        </w:rPr>
        <w:t>psühhosotsiaalset</w:t>
      </w:r>
      <w:proofErr w:type="spellEnd"/>
      <w:r w:rsidR="00A75E10" w:rsidRPr="00C038BB">
        <w:rPr>
          <w:rFonts w:ascii="Times New Roman" w:hAnsi="Times New Roman" w:cs="Times New Roman"/>
          <w:sz w:val="24"/>
          <w:szCs w:val="24"/>
        </w:rPr>
        <w:t xml:space="preserve"> heaolu ja toimetulekut.</w:t>
      </w:r>
    </w:p>
    <w:p w14:paraId="0C6EFA57" w14:textId="77777777" w:rsidR="00C5242B" w:rsidRPr="00C5242B" w:rsidRDefault="00C5242B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E7C29" w14:textId="59F61AA7" w:rsidR="00A75E10" w:rsidRPr="00C038BB" w:rsidRDefault="00DB7591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A75E10" w:rsidRPr="00F831E7">
        <w:rPr>
          <w:rFonts w:ascii="Times New Roman" w:hAnsi="Times New Roman" w:cs="Times New Roman"/>
          <w:sz w:val="24"/>
          <w:szCs w:val="24"/>
        </w:rPr>
        <w:t>Perepõ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hise asendushoolduse tugiteenuste loetelu ja täpsemad nõuded teenustele </w:t>
      </w:r>
      <w:bookmarkStart w:id="114" w:name="_Hlk151991752"/>
      <w:r w:rsidR="00A75E10" w:rsidRPr="00C038BB">
        <w:rPr>
          <w:rFonts w:ascii="Times New Roman" w:hAnsi="Times New Roman" w:cs="Times New Roman"/>
          <w:sz w:val="24"/>
          <w:szCs w:val="24"/>
        </w:rPr>
        <w:t>kehtestab valdkonna eest vastutav minister määrusega.</w:t>
      </w:r>
    </w:p>
    <w:p w14:paraId="59AFDB61" w14:textId="77777777" w:rsidR="00C5242B" w:rsidRPr="00C5242B" w:rsidRDefault="00C5242B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E0800" w14:textId="2291ED8F" w:rsidR="00A75E10" w:rsidRPr="00C038BB" w:rsidRDefault="00DB7591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="00A75E10" w:rsidRPr="00C038BB">
        <w:rPr>
          <w:rFonts w:ascii="Times New Roman" w:hAnsi="Times New Roman" w:cs="Times New Roman"/>
          <w:sz w:val="24"/>
          <w:szCs w:val="24"/>
        </w:rPr>
        <w:t>Perepõhise asendushoolduse tugiteenuste pakkumist korraldab Sotsiaalkindlustusamet.</w:t>
      </w:r>
    </w:p>
    <w:bookmarkEnd w:id="114"/>
    <w:p w14:paraId="4AF1AA2C" w14:textId="77777777" w:rsidR="00C5242B" w:rsidRPr="00C5242B" w:rsidRDefault="00C5242B" w:rsidP="00C52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5B4B0" w14:textId="4B4A8FE6" w:rsidR="00A75E10" w:rsidRPr="00C038BB" w:rsidRDefault="00526EA9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130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7</w:t>
      </w:r>
      <w:r w:rsidRPr="00C038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42B">
        <w:rPr>
          <w:rFonts w:ascii="Times New Roman" w:hAnsi="Times New Roman" w:cs="Times New Roman"/>
          <w:b/>
          <w:bCs/>
          <w:sz w:val="24"/>
          <w:szCs w:val="24"/>
        </w:rPr>
        <w:t xml:space="preserve">Nõuded </w:t>
      </w:r>
      <w:r w:rsidR="00A75E10" w:rsidRPr="00C4042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A75E10" w:rsidRPr="00C038BB">
        <w:rPr>
          <w:rFonts w:ascii="Times New Roman" w:hAnsi="Times New Roman" w:cs="Times New Roman"/>
          <w:b/>
          <w:bCs/>
          <w:sz w:val="24"/>
          <w:szCs w:val="24"/>
        </w:rPr>
        <w:t>erepõhise asendushoolduse tugiteenuseid vahetult osutavale isikule</w:t>
      </w:r>
    </w:p>
    <w:p w14:paraId="5FE62EB0" w14:textId="77777777" w:rsidR="002D7DE6" w:rsidRDefault="002D7DE6" w:rsidP="00081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1AD79" w14:textId="302393B4" w:rsidR="00A75E10" w:rsidRPr="00C038BB" w:rsidRDefault="00A75E10" w:rsidP="00081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>(1) Perepõhise asendushoolduse tugiteenuseid vahetult osutav isik peab vastama järgmistele üldnõuetele:</w:t>
      </w:r>
    </w:p>
    <w:p w14:paraId="51A8E1E8" w14:textId="3C5127A4" w:rsidR="00A75E10" w:rsidRPr="00C038BB" w:rsidRDefault="00A75E10" w:rsidP="00081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 xml:space="preserve">1) tal on perepõhise asendushoolduse tugiteenuste osutamiseks vajalikud </w:t>
      </w:r>
      <w:del w:id="115" w:author="Mari Koik" w:date="2024-04-05T16:26:00Z">
        <w:r w:rsidRPr="00C038BB" w:rsidDel="000E2C3C">
          <w:rPr>
            <w:rFonts w:ascii="Times New Roman" w:hAnsi="Times New Roman" w:cs="Times New Roman"/>
            <w:sz w:val="24"/>
            <w:szCs w:val="24"/>
          </w:rPr>
          <w:delText>isikuomadused</w:delText>
        </w:r>
      </w:del>
      <w:commentRangeStart w:id="116"/>
      <w:ins w:id="117" w:author="Mari Koik" w:date="2024-04-05T16:26:00Z">
        <w:r w:rsidR="000E2C3C" w:rsidRPr="00C038BB">
          <w:rPr>
            <w:rFonts w:ascii="Times New Roman" w:hAnsi="Times New Roman" w:cs="Times New Roman"/>
            <w:sz w:val="24"/>
            <w:szCs w:val="24"/>
          </w:rPr>
          <w:t>isik</w:t>
        </w:r>
        <w:r w:rsidR="000E2C3C">
          <w:rPr>
            <w:rFonts w:ascii="Times New Roman" w:hAnsi="Times New Roman" w:cs="Times New Roman"/>
            <w:sz w:val="24"/>
            <w:szCs w:val="24"/>
          </w:rPr>
          <w:t>suse</w:t>
        </w:r>
        <w:r w:rsidR="000E2C3C" w:rsidRPr="00C038BB">
          <w:rPr>
            <w:rFonts w:ascii="Times New Roman" w:hAnsi="Times New Roman" w:cs="Times New Roman"/>
            <w:sz w:val="24"/>
            <w:szCs w:val="24"/>
          </w:rPr>
          <w:t>omadused</w:t>
        </w:r>
      </w:ins>
      <w:commentRangeEnd w:id="116"/>
      <w:ins w:id="118" w:author="Mari Koik" w:date="2024-04-05T16:27:00Z">
        <w:r w:rsidR="000E2C3C">
          <w:rPr>
            <w:rStyle w:val="Kommentaariviide"/>
          </w:rPr>
          <w:commentReference w:id="116"/>
        </w:r>
      </w:ins>
      <w:r w:rsidRPr="00C038BB">
        <w:rPr>
          <w:rFonts w:ascii="Times New Roman" w:hAnsi="Times New Roman" w:cs="Times New Roman"/>
          <w:sz w:val="24"/>
          <w:szCs w:val="24"/>
        </w:rPr>
        <w:t>;</w:t>
      </w:r>
    </w:p>
    <w:p w14:paraId="56EF714C" w14:textId="77777777" w:rsidR="00A75E10" w:rsidRPr="00C038BB" w:rsidRDefault="00A75E10" w:rsidP="00081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>2) ta vastab lastekaitseseaduse §-s 20 sätestatud nõuetele;</w:t>
      </w:r>
    </w:p>
    <w:p w14:paraId="3ADA5FA7" w14:textId="579A14D3" w:rsidR="00A75E10" w:rsidRPr="00C038BB" w:rsidRDefault="00A75E10" w:rsidP="00081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 xml:space="preserve">3) tal on </w:t>
      </w:r>
      <w:ins w:id="119" w:author="Mari Koik" w:date="2024-04-02T16:19:00Z">
        <w:r w:rsidR="00367340" w:rsidRPr="00C038BB">
          <w:rPr>
            <w:rFonts w:ascii="Times New Roman" w:hAnsi="Times New Roman" w:cs="Times New Roman"/>
            <w:sz w:val="24"/>
            <w:szCs w:val="24"/>
          </w:rPr>
          <w:t xml:space="preserve">nõustamiseks </w:t>
        </w:r>
      </w:ins>
      <w:r w:rsidRPr="00C038BB">
        <w:rPr>
          <w:rFonts w:ascii="Times New Roman" w:hAnsi="Times New Roman" w:cs="Times New Roman"/>
          <w:sz w:val="24"/>
          <w:szCs w:val="24"/>
        </w:rPr>
        <w:t>vajalik erialane ettevalmistus</w:t>
      </w:r>
      <w:del w:id="120" w:author="Mari Koik" w:date="2024-04-02T16:19:00Z">
        <w:r w:rsidRPr="00C038BB" w:rsidDel="00367340">
          <w:rPr>
            <w:rFonts w:ascii="Times New Roman" w:hAnsi="Times New Roman" w:cs="Times New Roman"/>
            <w:sz w:val="24"/>
            <w:szCs w:val="24"/>
          </w:rPr>
          <w:delText xml:space="preserve"> nõustamisteenuste osutamiseks</w:delText>
        </w:r>
      </w:del>
      <w:r w:rsidRPr="00C038BB">
        <w:rPr>
          <w:rFonts w:ascii="Times New Roman" w:hAnsi="Times New Roman" w:cs="Times New Roman"/>
          <w:sz w:val="24"/>
          <w:szCs w:val="24"/>
        </w:rPr>
        <w:t>.</w:t>
      </w:r>
    </w:p>
    <w:p w14:paraId="6219788F" w14:textId="77777777" w:rsidR="002D7DE6" w:rsidRDefault="002D7DE6" w:rsidP="00081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46AD9" w14:textId="29C5D3D0" w:rsidR="00A75E10" w:rsidRPr="00C038BB" w:rsidRDefault="00A75E10" w:rsidP="00557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38BB">
        <w:rPr>
          <w:rFonts w:ascii="Times New Roman" w:hAnsi="Times New Roman" w:cs="Times New Roman"/>
          <w:sz w:val="24"/>
          <w:szCs w:val="24"/>
        </w:rPr>
        <w:t>(2)</w:t>
      </w:r>
      <w:r w:rsidR="004F5FDE">
        <w:rPr>
          <w:rFonts w:ascii="Times New Roman" w:hAnsi="Times New Roman" w:cs="Times New Roman"/>
          <w:sz w:val="24"/>
          <w:szCs w:val="24"/>
        </w:rPr>
        <w:t xml:space="preserve"> </w:t>
      </w:r>
      <w:r w:rsidRPr="00C038BB">
        <w:rPr>
          <w:rFonts w:ascii="Times New Roman" w:hAnsi="Times New Roman" w:cs="Times New Roman"/>
          <w:sz w:val="24"/>
          <w:szCs w:val="24"/>
        </w:rPr>
        <w:t xml:space="preserve">Täpsemad nõuded </w:t>
      </w:r>
      <w:r w:rsidR="00F45221">
        <w:rPr>
          <w:rFonts w:ascii="Times New Roman" w:hAnsi="Times New Roman" w:cs="Times New Roman"/>
          <w:sz w:val="24"/>
          <w:szCs w:val="24"/>
        </w:rPr>
        <w:t>perepõhise asendushoolduse tugi</w:t>
      </w:r>
      <w:r w:rsidRPr="00C038BB">
        <w:rPr>
          <w:rFonts w:ascii="Times New Roman" w:hAnsi="Times New Roman" w:cs="Times New Roman"/>
          <w:sz w:val="24"/>
          <w:szCs w:val="24"/>
        </w:rPr>
        <w:t>teenuseid vahetult osutava</w:t>
      </w:r>
      <w:del w:id="121" w:author="Mari Koik" w:date="2024-04-02T16:21:00Z">
        <w:r w:rsidRPr="00C038BB" w:rsidDel="00367340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Pr="00C038BB">
        <w:rPr>
          <w:rFonts w:ascii="Times New Roman" w:hAnsi="Times New Roman" w:cs="Times New Roman"/>
          <w:sz w:val="24"/>
          <w:szCs w:val="24"/>
        </w:rPr>
        <w:t xml:space="preserve"> isiku</w:t>
      </w:r>
      <w:del w:id="122" w:author="Mari Koik" w:date="2024-04-02T16:21:00Z">
        <w:r w:rsidRPr="00C038BB" w:rsidDel="00367340">
          <w:rPr>
            <w:rFonts w:ascii="Times New Roman" w:hAnsi="Times New Roman" w:cs="Times New Roman"/>
            <w:sz w:val="24"/>
            <w:szCs w:val="24"/>
          </w:rPr>
          <w:delText>te</w:delText>
        </w:r>
      </w:del>
      <w:r w:rsidRPr="00C038BB">
        <w:rPr>
          <w:rFonts w:ascii="Times New Roman" w:hAnsi="Times New Roman" w:cs="Times New Roman"/>
          <w:sz w:val="24"/>
          <w:szCs w:val="24"/>
        </w:rPr>
        <w:t xml:space="preserve"> erialasele ettevalmistusele kehtestab valdkonna eest vastutav minister määrusega.</w:t>
      </w:r>
      <w:r w:rsidRPr="00C038B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992A374" w14:textId="77777777" w:rsidR="002D7DE6" w:rsidRDefault="002D7DE6" w:rsidP="00081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3F739" w14:textId="393DC84F" w:rsidR="00A75E10" w:rsidRPr="00C038BB" w:rsidRDefault="00A75E10" w:rsidP="00081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>(3)</w:t>
      </w:r>
      <w:r w:rsidR="004F5FDE">
        <w:rPr>
          <w:rFonts w:ascii="Times New Roman" w:hAnsi="Times New Roman" w:cs="Times New Roman"/>
          <w:sz w:val="24"/>
          <w:szCs w:val="24"/>
        </w:rPr>
        <w:t xml:space="preserve"> </w:t>
      </w:r>
      <w:r w:rsidRPr="00C038BB">
        <w:rPr>
          <w:rFonts w:ascii="Times New Roman" w:hAnsi="Times New Roman" w:cs="Times New Roman"/>
          <w:sz w:val="24"/>
          <w:szCs w:val="24"/>
        </w:rPr>
        <w:t xml:space="preserve">Välisriigis omandatud kvalifikatsiooni vastavuse käesolevas seaduses </w:t>
      </w:r>
      <w:bookmarkStart w:id="123" w:name="_Hlk157438283"/>
      <w:r w:rsidRPr="00C038BB">
        <w:rPr>
          <w:rFonts w:ascii="Times New Roman" w:hAnsi="Times New Roman" w:cs="Times New Roman"/>
          <w:sz w:val="24"/>
          <w:szCs w:val="24"/>
        </w:rPr>
        <w:t>ja selle alusel kehtestatud nõuetele</w:t>
      </w:r>
      <w:bookmarkEnd w:id="123"/>
      <w:r w:rsidRPr="00C038BB">
        <w:rPr>
          <w:rFonts w:ascii="Times New Roman" w:hAnsi="Times New Roman" w:cs="Times New Roman"/>
          <w:sz w:val="24"/>
          <w:szCs w:val="24"/>
        </w:rPr>
        <w:t xml:space="preserve"> otsustab Sotsiaalkindlustusamet välisriigi kutsekvalifikatsiooni tunnustamise seaduse alusel, arvestades käesolevas seaduses sätestatud erisusi.</w:t>
      </w:r>
    </w:p>
    <w:p w14:paraId="14F22007" w14:textId="77777777" w:rsidR="002D7DE6" w:rsidRDefault="00A75E10" w:rsidP="00B0174E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bookmarkStart w:id="124" w:name="para13lg4"/>
      <w:r w:rsidRPr="00C038BB">
        <w:rPr>
          <w:rFonts w:ascii="Times New Roman" w:hAnsi="Times New Roman" w:cs="Times New Roman"/>
          <w:color w:val="0070C0"/>
          <w:sz w:val="24"/>
          <w:szCs w:val="24"/>
        </w:rPr>
        <w:t> </w:t>
      </w:r>
      <w:bookmarkEnd w:id="124"/>
    </w:p>
    <w:p w14:paraId="6CC0313A" w14:textId="2AEC222B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38B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D499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151FD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151F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8</w:t>
      </w:r>
      <w:r w:rsidRPr="00C038B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Pr="00C038BB">
        <w:rPr>
          <w:rFonts w:ascii="Times New Roman" w:hAnsi="Times New Roman" w:cs="Times New Roman"/>
          <w:b/>
          <w:bCs/>
          <w:sz w:val="24"/>
          <w:szCs w:val="24"/>
        </w:rPr>
        <w:t>Perepõhise asendushoolduse tugiteenuste rahastamine</w:t>
      </w:r>
    </w:p>
    <w:p w14:paraId="18BC2174" w14:textId="77777777" w:rsidR="002D7DE6" w:rsidRDefault="002D7DE6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D7103" w14:textId="78C0D18A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 xml:space="preserve">(1) </w:t>
      </w:r>
      <w:r w:rsidR="00214797">
        <w:rPr>
          <w:rFonts w:ascii="Times New Roman" w:hAnsi="Times New Roman" w:cs="Times New Roman"/>
          <w:sz w:val="24"/>
          <w:szCs w:val="24"/>
        </w:rPr>
        <w:t>P</w:t>
      </w:r>
      <w:r w:rsidRPr="00C038BB">
        <w:rPr>
          <w:rFonts w:ascii="Times New Roman" w:hAnsi="Times New Roman" w:cs="Times New Roman"/>
          <w:sz w:val="24"/>
          <w:szCs w:val="24"/>
        </w:rPr>
        <w:t>erepõhise asendushoolduse tugiteenuseid rahastatakse riigieelarvest</w:t>
      </w:r>
      <w:r w:rsidR="00A9253A">
        <w:rPr>
          <w:rFonts w:ascii="Times New Roman" w:hAnsi="Times New Roman" w:cs="Times New Roman"/>
          <w:sz w:val="24"/>
          <w:szCs w:val="24"/>
        </w:rPr>
        <w:t>.</w:t>
      </w:r>
    </w:p>
    <w:p w14:paraId="25608E7A" w14:textId="77777777" w:rsidR="002D7DE6" w:rsidRDefault="002D7DE6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554C23" w14:textId="59B5DC10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38BB">
        <w:rPr>
          <w:rFonts w:ascii="Times New Roman" w:hAnsi="Times New Roman" w:cs="Times New Roman"/>
          <w:sz w:val="24"/>
          <w:szCs w:val="24"/>
        </w:rPr>
        <w:t>(2)</w:t>
      </w:r>
      <w:r w:rsidRPr="007A0C6A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="007A0C6A" w:rsidRPr="007A0C6A">
        <w:rPr>
          <w:rFonts w:ascii="Times New Roman" w:hAnsi="Times New Roman" w:cs="Times New Roman"/>
          <w:sz w:val="24"/>
          <w:szCs w:val="24"/>
        </w:rPr>
        <w:t xml:space="preserve">Riigieelarve vahenditest </w:t>
      </w:r>
      <w:commentRangeStart w:id="125"/>
      <w:del w:id="126" w:author="Mari Koik" w:date="2024-04-02T11:25:00Z">
        <w:r w:rsidR="007A0C6A" w:rsidRPr="007A0C6A" w:rsidDel="00F831E7">
          <w:rPr>
            <w:rFonts w:ascii="Times New Roman" w:hAnsi="Times New Roman" w:cs="Times New Roman"/>
            <w:sz w:val="24"/>
            <w:szCs w:val="24"/>
          </w:rPr>
          <w:delText>kaetavate</w:delText>
        </w:r>
        <w:r w:rsidRPr="00C038BB" w:rsidDel="00F831E7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127" w:author="Mari Koik" w:date="2024-04-02T16:22:00Z">
        <w:r w:rsidR="00367340">
          <w:rPr>
            <w:rFonts w:ascii="Times New Roman" w:hAnsi="Times New Roman" w:cs="Times New Roman"/>
            <w:sz w:val="24"/>
            <w:szCs w:val="24"/>
          </w:rPr>
          <w:t>rahast</w:t>
        </w:r>
      </w:ins>
      <w:ins w:id="128" w:author="Mari Koik" w:date="2024-04-02T11:25:00Z">
        <w:r w:rsidR="00F831E7">
          <w:rPr>
            <w:rFonts w:ascii="Times New Roman" w:hAnsi="Times New Roman" w:cs="Times New Roman"/>
            <w:sz w:val="24"/>
            <w:szCs w:val="24"/>
          </w:rPr>
          <w:t>a</w:t>
        </w:r>
        <w:r w:rsidR="00F831E7" w:rsidRPr="007A0C6A">
          <w:rPr>
            <w:rFonts w:ascii="Times New Roman" w:hAnsi="Times New Roman" w:cs="Times New Roman"/>
            <w:sz w:val="24"/>
            <w:szCs w:val="24"/>
          </w:rPr>
          <w:t>tavate</w:t>
        </w:r>
      </w:ins>
      <w:commentRangeEnd w:id="125"/>
      <w:ins w:id="129" w:author="Mari Koik" w:date="2024-04-02T16:23:00Z">
        <w:r w:rsidR="00367340">
          <w:rPr>
            <w:rStyle w:val="Kommentaariviide"/>
          </w:rPr>
          <w:commentReference w:id="125"/>
        </w:r>
      </w:ins>
      <w:ins w:id="130" w:author="Mari Koik" w:date="2024-04-02T11:25:00Z">
        <w:r w:rsidR="00F831E7" w:rsidRPr="00C038B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7A0C6A">
        <w:rPr>
          <w:rFonts w:ascii="Times New Roman" w:hAnsi="Times New Roman" w:cs="Times New Roman"/>
          <w:sz w:val="24"/>
          <w:szCs w:val="24"/>
        </w:rPr>
        <w:t>p</w:t>
      </w:r>
      <w:r w:rsidRPr="00C038BB">
        <w:rPr>
          <w:rFonts w:ascii="Times New Roman" w:hAnsi="Times New Roman" w:cs="Times New Roman"/>
          <w:sz w:val="24"/>
          <w:szCs w:val="24"/>
        </w:rPr>
        <w:t xml:space="preserve">erepõhise asendushoolduse tugiteenuste mahu ja </w:t>
      </w:r>
      <w:r w:rsidR="003C7833">
        <w:rPr>
          <w:rFonts w:ascii="Times New Roman" w:hAnsi="Times New Roman" w:cs="Times New Roman"/>
          <w:sz w:val="24"/>
          <w:szCs w:val="24"/>
        </w:rPr>
        <w:t>maksumuse</w:t>
      </w:r>
      <w:r w:rsidRPr="00C038BB">
        <w:rPr>
          <w:rFonts w:ascii="Times New Roman" w:hAnsi="Times New Roman" w:cs="Times New Roman"/>
          <w:sz w:val="24"/>
          <w:szCs w:val="24"/>
        </w:rPr>
        <w:t xml:space="preserve"> kehtestab valdkonna eest </w:t>
      </w:r>
      <w:r w:rsidRPr="003C7833">
        <w:rPr>
          <w:rFonts w:ascii="Times New Roman" w:hAnsi="Times New Roman" w:cs="Times New Roman"/>
          <w:sz w:val="24"/>
          <w:szCs w:val="24"/>
        </w:rPr>
        <w:t>vastutav minister määrusega.</w:t>
      </w:r>
      <w:r w:rsidRPr="00C038B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4BA8CDD" w14:textId="77777777" w:rsidR="002D7DE6" w:rsidRDefault="002D7DE6" w:rsidP="00903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56E8EE" w14:textId="48098D6A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3143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325B2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1325B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9</w:t>
      </w:r>
      <w:r w:rsidRPr="00C038B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Pr="00C038BB">
        <w:rPr>
          <w:rFonts w:ascii="Times New Roman" w:hAnsi="Times New Roman" w:cs="Times New Roman"/>
          <w:b/>
          <w:bCs/>
          <w:sz w:val="24"/>
          <w:szCs w:val="24"/>
        </w:rPr>
        <w:t>Perepõhise asendushoolduse tugiteenuste eest tasu maksmise kohustuse ülevõtmine</w:t>
      </w:r>
    </w:p>
    <w:p w14:paraId="06511C34" w14:textId="77777777" w:rsidR="002D7DE6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32C303" w14:textId="33A6F5AC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 xml:space="preserve">(1) Sotsiaalkindlustusamet võtab </w:t>
      </w:r>
      <w:r w:rsidR="00F45221" w:rsidRPr="00C038BB">
        <w:rPr>
          <w:rFonts w:ascii="Times New Roman" w:hAnsi="Times New Roman" w:cs="Times New Roman"/>
          <w:sz w:val="24"/>
          <w:szCs w:val="24"/>
        </w:rPr>
        <w:t>hooldus</w:t>
      </w:r>
      <w:r w:rsidR="00F45221">
        <w:rPr>
          <w:rFonts w:ascii="Times New Roman" w:hAnsi="Times New Roman" w:cs="Times New Roman"/>
          <w:sz w:val="24"/>
          <w:szCs w:val="24"/>
        </w:rPr>
        <w:t>pere,</w:t>
      </w:r>
      <w:r w:rsidR="00F45221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F45221">
        <w:rPr>
          <w:rFonts w:ascii="Times New Roman" w:hAnsi="Times New Roman" w:cs="Times New Roman"/>
          <w:sz w:val="24"/>
          <w:szCs w:val="24"/>
        </w:rPr>
        <w:t xml:space="preserve">lapse </w:t>
      </w:r>
      <w:r w:rsidR="00F45221" w:rsidRPr="00C038BB">
        <w:rPr>
          <w:rFonts w:ascii="Times New Roman" w:hAnsi="Times New Roman" w:cs="Times New Roman"/>
          <w:sz w:val="24"/>
          <w:szCs w:val="24"/>
        </w:rPr>
        <w:t>eestkost</w:t>
      </w:r>
      <w:r w:rsidR="00F45221">
        <w:rPr>
          <w:rFonts w:ascii="Times New Roman" w:hAnsi="Times New Roman" w:cs="Times New Roman"/>
          <w:sz w:val="24"/>
          <w:szCs w:val="24"/>
        </w:rPr>
        <w:t>ja</w:t>
      </w:r>
      <w:r w:rsidR="00F45221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F45221">
        <w:rPr>
          <w:rFonts w:ascii="Times New Roman" w:hAnsi="Times New Roman" w:cs="Times New Roman"/>
          <w:sz w:val="24"/>
          <w:szCs w:val="24"/>
        </w:rPr>
        <w:t>perekonna</w:t>
      </w:r>
      <w:r w:rsidR="00F45221" w:rsidRPr="00C038BB">
        <w:rPr>
          <w:rFonts w:ascii="Times New Roman" w:hAnsi="Times New Roman" w:cs="Times New Roman"/>
          <w:sz w:val="24"/>
          <w:szCs w:val="24"/>
        </w:rPr>
        <w:t xml:space="preserve"> ja </w:t>
      </w:r>
      <w:r w:rsidR="00F45221">
        <w:rPr>
          <w:rFonts w:ascii="Times New Roman" w:hAnsi="Times New Roman" w:cs="Times New Roman"/>
          <w:sz w:val="24"/>
          <w:szCs w:val="24"/>
        </w:rPr>
        <w:t xml:space="preserve">lapse </w:t>
      </w:r>
      <w:r w:rsidR="00F45221" w:rsidRPr="00C038BB">
        <w:rPr>
          <w:rFonts w:ascii="Times New Roman" w:hAnsi="Times New Roman" w:cs="Times New Roman"/>
          <w:sz w:val="24"/>
          <w:szCs w:val="24"/>
        </w:rPr>
        <w:t>lapsendaja</w:t>
      </w:r>
      <w:r w:rsidR="00F45221">
        <w:rPr>
          <w:rFonts w:ascii="Times New Roman" w:hAnsi="Times New Roman" w:cs="Times New Roman"/>
          <w:sz w:val="24"/>
          <w:szCs w:val="24"/>
        </w:rPr>
        <w:t xml:space="preserve"> </w:t>
      </w:r>
      <w:r w:rsidR="00F45221" w:rsidRPr="00C038BB">
        <w:rPr>
          <w:rFonts w:ascii="Times New Roman" w:hAnsi="Times New Roman" w:cs="Times New Roman"/>
          <w:sz w:val="24"/>
          <w:szCs w:val="24"/>
        </w:rPr>
        <w:t>pere</w:t>
      </w:r>
      <w:r w:rsidR="00F45221">
        <w:rPr>
          <w:rFonts w:ascii="Times New Roman" w:hAnsi="Times New Roman" w:cs="Times New Roman"/>
          <w:sz w:val="24"/>
          <w:szCs w:val="24"/>
        </w:rPr>
        <w:t>konna täiskasvanud pereliikmelt</w:t>
      </w:r>
      <w:r w:rsidR="00F45221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Pr="00C038BB">
        <w:rPr>
          <w:rFonts w:ascii="Times New Roman" w:hAnsi="Times New Roman" w:cs="Times New Roman"/>
          <w:sz w:val="24"/>
          <w:szCs w:val="24"/>
        </w:rPr>
        <w:t xml:space="preserve">perepõhise asendushoolduse tugiteenuste eest tasu maksmise kohustuse </w:t>
      </w:r>
      <w:r w:rsidR="00F45221">
        <w:rPr>
          <w:rFonts w:ascii="Times New Roman" w:hAnsi="Times New Roman" w:cs="Times New Roman"/>
          <w:sz w:val="24"/>
          <w:szCs w:val="24"/>
        </w:rPr>
        <w:t>üle</w:t>
      </w:r>
      <w:r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D97755">
        <w:rPr>
          <w:rFonts w:ascii="Times New Roman" w:hAnsi="Times New Roman" w:cs="Times New Roman"/>
          <w:sz w:val="24"/>
          <w:szCs w:val="24"/>
        </w:rPr>
        <w:t xml:space="preserve">käesoleva seaduse § </w:t>
      </w:r>
      <w:r w:rsidR="00E85A61">
        <w:rPr>
          <w:rFonts w:ascii="Times New Roman" w:hAnsi="Times New Roman" w:cs="Times New Roman"/>
          <w:sz w:val="24"/>
          <w:szCs w:val="24"/>
        </w:rPr>
        <w:t>1</w:t>
      </w:r>
      <w:r w:rsidR="00FD7198">
        <w:rPr>
          <w:rFonts w:ascii="Times New Roman" w:hAnsi="Times New Roman" w:cs="Times New Roman"/>
          <w:sz w:val="24"/>
          <w:szCs w:val="24"/>
        </w:rPr>
        <w:t>3</w:t>
      </w:r>
      <w:r w:rsidR="00E85A61">
        <w:rPr>
          <w:rFonts w:ascii="Times New Roman" w:hAnsi="Times New Roman" w:cs="Times New Roman"/>
          <w:sz w:val="24"/>
          <w:szCs w:val="24"/>
        </w:rPr>
        <w:t>0</w:t>
      </w:r>
      <w:r w:rsidR="00155FE4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E85A61">
        <w:rPr>
          <w:rFonts w:ascii="Times New Roman" w:hAnsi="Times New Roman" w:cs="Times New Roman"/>
          <w:sz w:val="24"/>
          <w:szCs w:val="24"/>
        </w:rPr>
        <w:t xml:space="preserve"> lõike 2 alusel</w:t>
      </w:r>
      <w:r w:rsidR="00E85A61" w:rsidDel="000224A1">
        <w:rPr>
          <w:rFonts w:ascii="Times New Roman" w:hAnsi="Times New Roman" w:cs="Times New Roman"/>
          <w:sz w:val="24"/>
          <w:szCs w:val="24"/>
        </w:rPr>
        <w:t xml:space="preserve"> </w:t>
      </w:r>
      <w:r w:rsidR="00E92766">
        <w:rPr>
          <w:rFonts w:ascii="Times New Roman" w:hAnsi="Times New Roman" w:cs="Times New Roman"/>
          <w:sz w:val="24"/>
          <w:szCs w:val="24"/>
        </w:rPr>
        <w:t xml:space="preserve">sätestatud </w:t>
      </w:r>
      <w:r w:rsidRPr="00C038BB">
        <w:rPr>
          <w:rFonts w:ascii="Times New Roman" w:hAnsi="Times New Roman" w:cs="Times New Roman"/>
          <w:sz w:val="24"/>
          <w:szCs w:val="24"/>
        </w:rPr>
        <w:t>mahu</w:t>
      </w:r>
      <w:r w:rsidR="00E85A61">
        <w:rPr>
          <w:rFonts w:ascii="Times New Roman" w:hAnsi="Times New Roman" w:cs="Times New Roman"/>
          <w:sz w:val="24"/>
          <w:szCs w:val="24"/>
        </w:rPr>
        <w:t>s</w:t>
      </w:r>
      <w:r w:rsidRPr="00C038BB">
        <w:rPr>
          <w:rFonts w:ascii="Times New Roman" w:hAnsi="Times New Roman" w:cs="Times New Roman"/>
          <w:sz w:val="24"/>
          <w:szCs w:val="24"/>
        </w:rPr>
        <w:t xml:space="preserve"> ja </w:t>
      </w:r>
      <w:r w:rsidR="00E85A61">
        <w:rPr>
          <w:rFonts w:ascii="Times New Roman" w:hAnsi="Times New Roman" w:cs="Times New Roman"/>
          <w:sz w:val="24"/>
          <w:szCs w:val="24"/>
        </w:rPr>
        <w:t>maksumuses</w:t>
      </w:r>
      <w:r w:rsidRPr="00C038BB">
        <w:rPr>
          <w:rFonts w:ascii="Times New Roman" w:hAnsi="Times New Roman" w:cs="Times New Roman"/>
          <w:sz w:val="24"/>
          <w:szCs w:val="24"/>
        </w:rPr>
        <w:t>, kui on täidetud järgmised tingimused:</w:t>
      </w:r>
    </w:p>
    <w:p w14:paraId="647007AE" w14:textId="1E0EC192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 xml:space="preserve">1) pere ja perepõhise </w:t>
      </w:r>
      <w:r w:rsidR="00354D25">
        <w:rPr>
          <w:rFonts w:ascii="Times New Roman" w:hAnsi="Times New Roman" w:cs="Times New Roman"/>
          <w:sz w:val="24"/>
          <w:szCs w:val="24"/>
        </w:rPr>
        <w:t>asendus</w:t>
      </w:r>
      <w:r w:rsidRPr="00C038BB">
        <w:rPr>
          <w:rFonts w:ascii="Times New Roman" w:hAnsi="Times New Roman" w:cs="Times New Roman"/>
          <w:sz w:val="24"/>
          <w:szCs w:val="24"/>
        </w:rPr>
        <w:t xml:space="preserve">hoolduse tugiteenuste osutaja on kokku leppinud käesoleva seaduse </w:t>
      </w:r>
      <w:r w:rsidRPr="00CA28F1">
        <w:rPr>
          <w:rFonts w:ascii="Times New Roman" w:hAnsi="Times New Roman" w:cs="Times New Roman"/>
          <w:sz w:val="24"/>
          <w:szCs w:val="24"/>
        </w:rPr>
        <w:t xml:space="preserve">§ </w:t>
      </w:r>
      <w:r w:rsidR="000539A3" w:rsidRPr="00CA28F1">
        <w:rPr>
          <w:rFonts w:ascii="Times New Roman" w:hAnsi="Times New Roman" w:cs="Times New Roman"/>
          <w:sz w:val="24"/>
          <w:szCs w:val="24"/>
        </w:rPr>
        <w:t>1</w:t>
      </w:r>
      <w:r w:rsidR="004B6111">
        <w:rPr>
          <w:rFonts w:ascii="Times New Roman" w:hAnsi="Times New Roman" w:cs="Times New Roman"/>
          <w:sz w:val="24"/>
          <w:szCs w:val="24"/>
        </w:rPr>
        <w:t>3</w:t>
      </w:r>
      <w:r w:rsidR="000539A3" w:rsidRPr="00CA28F1">
        <w:rPr>
          <w:rFonts w:ascii="Times New Roman" w:hAnsi="Times New Roman" w:cs="Times New Roman"/>
          <w:sz w:val="24"/>
          <w:szCs w:val="24"/>
        </w:rPr>
        <w:t>0</w:t>
      </w:r>
      <w:r w:rsidR="004B611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0539A3">
        <w:rPr>
          <w:rFonts w:ascii="Times New Roman" w:hAnsi="Times New Roman" w:cs="Times New Roman"/>
          <w:sz w:val="24"/>
          <w:szCs w:val="24"/>
        </w:rPr>
        <w:t xml:space="preserve">lõike 3 alusel </w:t>
      </w:r>
      <w:r w:rsidR="00EF1EB7">
        <w:rPr>
          <w:rFonts w:ascii="Times New Roman" w:hAnsi="Times New Roman" w:cs="Times New Roman"/>
          <w:sz w:val="24"/>
          <w:szCs w:val="24"/>
        </w:rPr>
        <w:t>sätestatud</w:t>
      </w:r>
      <w:r w:rsidRPr="00C038BB">
        <w:rPr>
          <w:rFonts w:ascii="Times New Roman" w:hAnsi="Times New Roman" w:cs="Times New Roman"/>
          <w:sz w:val="24"/>
          <w:szCs w:val="24"/>
        </w:rPr>
        <w:t xml:space="preserve"> teenuste osutamises;</w:t>
      </w:r>
    </w:p>
    <w:p w14:paraId="38E383E4" w14:textId="35C464E0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 xml:space="preserve">2) perepõhise asendushoolduse tugiteenuste osutaja ja Sotsiaalkindlustusamet on sõlminud käesoleva seaduse </w:t>
      </w:r>
      <w:r w:rsidRPr="00E7353E">
        <w:rPr>
          <w:rFonts w:ascii="Times New Roman" w:hAnsi="Times New Roman" w:cs="Times New Roman"/>
          <w:sz w:val="24"/>
          <w:szCs w:val="24"/>
        </w:rPr>
        <w:t xml:space="preserve">§-s </w:t>
      </w:r>
      <w:r w:rsidR="006E7E4B" w:rsidRPr="00E7353E">
        <w:rPr>
          <w:rFonts w:ascii="Times New Roman" w:hAnsi="Times New Roman" w:cs="Times New Roman"/>
          <w:sz w:val="24"/>
          <w:szCs w:val="24"/>
        </w:rPr>
        <w:t>1</w:t>
      </w:r>
      <w:r w:rsidR="005666C4">
        <w:rPr>
          <w:rFonts w:ascii="Times New Roman" w:hAnsi="Times New Roman" w:cs="Times New Roman"/>
          <w:sz w:val="24"/>
          <w:szCs w:val="24"/>
        </w:rPr>
        <w:t>3</w:t>
      </w:r>
      <w:r w:rsidR="006E7E4B" w:rsidRPr="00E7353E">
        <w:rPr>
          <w:rFonts w:ascii="Times New Roman" w:hAnsi="Times New Roman" w:cs="Times New Roman"/>
          <w:sz w:val="24"/>
          <w:szCs w:val="24"/>
        </w:rPr>
        <w:t>0</w:t>
      </w:r>
      <w:r w:rsidR="005666C4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C038BB">
        <w:rPr>
          <w:rFonts w:ascii="Times New Roman" w:hAnsi="Times New Roman" w:cs="Times New Roman"/>
          <w:sz w:val="24"/>
          <w:szCs w:val="24"/>
        </w:rPr>
        <w:t xml:space="preserve"> nimetatud lepingu.</w:t>
      </w:r>
    </w:p>
    <w:p w14:paraId="5F5C858D" w14:textId="77777777" w:rsidR="00570D13" w:rsidRPr="00C038BB" w:rsidRDefault="00570D13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93BE4" w14:textId="43E8C6CF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 xml:space="preserve">(2) </w:t>
      </w:r>
      <w:r w:rsidRPr="00834374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2A01E0" w:rsidRPr="00834374">
        <w:rPr>
          <w:rFonts w:ascii="Times New Roman" w:hAnsi="Times New Roman" w:cs="Times New Roman"/>
          <w:sz w:val="24"/>
          <w:szCs w:val="24"/>
        </w:rPr>
        <w:t>§ 1</w:t>
      </w:r>
      <w:r w:rsidR="00587F3A">
        <w:rPr>
          <w:rFonts w:ascii="Times New Roman" w:hAnsi="Times New Roman" w:cs="Times New Roman"/>
          <w:sz w:val="24"/>
          <w:szCs w:val="24"/>
        </w:rPr>
        <w:t>3</w:t>
      </w:r>
      <w:r w:rsidR="002A01E0" w:rsidRPr="00834374">
        <w:rPr>
          <w:rFonts w:ascii="Times New Roman" w:hAnsi="Times New Roman" w:cs="Times New Roman"/>
          <w:sz w:val="24"/>
          <w:szCs w:val="24"/>
        </w:rPr>
        <w:t>0</w:t>
      </w:r>
      <w:r w:rsidR="00587F3A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2A01E0" w:rsidRPr="00834374">
        <w:rPr>
          <w:rFonts w:ascii="Times New Roman" w:hAnsi="Times New Roman" w:cs="Times New Roman"/>
          <w:sz w:val="24"/>
          <w:szCs w:val="24"/>
        </w:rPr>
        <w:t xml:space="preserve"> lõike 3 alusel</w:t>
      </w:r>
      <w:r w:rsidR="001C0485">
        <w:rPr>
          <w:rFonts w:ascii="Times New Roman" w:hAnsi="Times New Roman" w:cs="Times New Roman"/>
          <w:sz w:val="24"/>
          <w:szCs w:val="24"/>
        </w:rPr>
        <w:t xml:space="preserve"> </w:t>
      </w:r>
      <w:r w:rsidR="00675F72">
        <w:rPr>
          <w:rFonts w:ascii="Times New Roman" w:hAnsi="Times New Roman" w:cs="Times New Roman"/>
          <w:sz w:val="24"/>
          <w:szCs w:val="24"/>
        </w:rPr>
        <w:t>sätestatud</w:t>
      </w:r>
      <w:r w:rsidR="002A01E0" w:rsidRPr="00834374">
        <w:rPr>
          <w:rFonts w:ascii="Times New Roman" w:hAnsi="Times New Roman" w:cs="Times New Roman"/>
          <w:sz w:val="24"/>
          <w:szCs w:val="24"/>
        </w:rPr>
        <w:t xml:space="preserve"> </w:t>
      </w:r>
      <w:r w:rsidRPr="00834374">
        <w:rPr>
          <w:rFonts w:ascii="Times New Roman" w:hAnsi="Times New Roman" w:cs="Times New Roman"/>
          <w:sz w:val="24"/>
          <w:szCs w:val="24"/>
        </w:rPr>
        <w:t xml:space="preserve">peretoe teenuse eest </w:t>
      </w:r>
      <w:del w:id="131" w:author="Mari Koik" w:date="2024-04-02T16:27:00Z">
        <w:r w:rsidR="00834374" w:rsidRPr="00834374" w:rsidDel="00367340">
          <w:rPr>
            <w:rFonts w:ascii="Times New Roman" w:hAnsi="Times New Roman" w:cs="Times New Roman"/>
            <w:sz w:val="24"/>
            <w:szCs w:val="24"/>
          </w:rPr>
          <w:delText xml:space="preserve">võetakse </w:delText>
        </w:r>
      </w:del>
      <w:r w:rsidRPr="00834374">
        <w:rPr>
          <w:rFonts w:ascii="Times New Roman" w:hAnsi="Times New Roman" w:cs="Times New Roman"/>
          <w:sz w:val="24"/>
          <w:szCs w:val="24"/>
        </w:rPr>
        <w:t xml:space="preserve">tasu maksmise kohustus </w:t>
      </w:r>
      <w:ins w:id="132" w:author="Mari Koik" w:date="2024-04-02T16:27:00Z">
        <w:r w:rsidR="00367340" w:rsidRPr="00834374">
          <w:rPr>
            <w:rFonts w:ascii="Times New Roman" w:hAnsi="Times New Roman" w:cs="Times New Roman"/>
            <w:sz w:val="24"/>
            <w:szCs w:val="24"/>
          </w:rPr>
          <w:t xml:space="preserve">võetakse </w:t>
        </w:r>
      </w:ins>
      <w:r w:rsidRPr="00834374">
        <w:rPr>
          <w:rFonts w:ascii="Times New Roman" w:hAnsi="Times New Roman" w:cs="Times New Roman"/>
          <w:sz w:val="24"/>
          <w:szCs w:val="24"/>
        </w:rPr>
        <w:t>üle juhul</w:t>
      </w:r>
      <w:r w:rsidR="009B5467" w:rsidRPr="00834374">
        <w:rPr>
          <w:rFonts w:ascii="Times New Roman" w:hAnsi="Times New Roman" w:cs="Times New Roman"/>
          <w:sz w:val="24"/>
          <w:szCs w:val="24"/>
        </w:rPr>
        <w:t>,</w:t>
      </w:r>
      <w:r w:rsidRPr="00834374">
        <w:rPr>
          <w:rFonts w:ascii="Times New Roman" w:hAnsi="Times New Roman" w:cs="Times New Roman"/>
          <w:sz w:val="24"/>
          <w:szCs w:val="24"/>
        </w:rPr>
        <w:t xml:space="preserve"> kui kohaliku omavalitsuse üksus on hinnanud </w:t>
      </w:r>
      <w:r w:rsidR="00B76D15" w:rsidRPr="00834374">
        <w:rPr>
          <w:rFonts w:ascii="Times New Roman" w:hAnsi="Times New Roman" w:cs="Times New Roman"/>
          <w:sz w:val="24"/>
          <w:szCs w:val="24"/>
        </w:rPr>
        <w:t>pere</w:t>
      </w:r>
      <w:r w:rsidR="009B5467" w:rsidRPr="00834374">
        <w:rPr>
          <w:rFonts w:ascii="Times New Roman" w:hAnsi="Times New Roman" w:cs="Times New Roman"/>
          <w:sz w:val="24"/>
          <w:szCs w:val="24"/>
        </w:rPr>
        <w:t xml:space="preserve"> </w:t>
      </w:r>
      <w:r w:rsidRPr="00834374">
        <w:rPr>
          <w:rFonts w:ascii="Times New Roman" w:hAnsi="Times New Roman" w:cs="Times New Roman"/>
          <w:sz w:val="24"/>
          <w:szCs w:val="24"/>
        </w:rPr>
        <w:t>teenuse</w:t>
      </w:r>
      <w:r w:rsidR="00834374">
        <w:rPr>
          <w:rFonts w:ascii="Times New Roman" w:hAnsi="Times New Roman" w:cs="Times New Roman"/>
          <w:sz w:val="24"/>
          <w:szCs w:val="24"/>
        </w:rPr>
        <w:t>vajaduse.</w:t>
      </w:r>
    </w:p>
    <w:p w14:paraId="48350CB3" w14:textId="77777777" w:rsidR="0041558E" w:rsidRDefault="0041558E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1B7FA" w14:textId="0B795EB4" w:rsidR="0041558E" w:rsidRDefault="0041558E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41558E">
        <w:rPr>
          <w:rFonts w:ascii="Times New Roman" w:hAnsi="Times New Roman" w:cs="Times New Roman"/>
          <w:sz w:val="24"/>
          <w:szCs w:val="24"/>
        </w:rPr>
        <w:t>Tasu maksmise kohustuse üle</w:t>
      </w:r>
      <w:ins w:id="133" w:author="Mari Koik" w:date="2024-04-02T11:42:00Z">
        <w:r w:rsidR="005F1559">
          <w:rPr>
            <w:rFonts w:ascii="Times New Roman" w:hAnsi="Times New Roman" w:cs="Times New Roman"/>
            <w:sz w:val="24"/>
            <w:szCs w:val="24"/>
          </w:rPr>
          <w:t>and</w:t>
        </w:r>
      </w:ins>
      <w:del w:id="134" w:author="Mari Koik" w:date="2024-04-02T11:42:00Z">
        <w:r w:rsidRPr="0041558E" w:rsidDel="005F1559">
          <w:rPr>
            <w:rFonts w:ascii="Times New Roman" w:hAnsi="Times New Roman" w:cs="Times New Roman"/>
            <w:sz w:val="24"/>
            <w:szCs w:val="24"/>
          </w:rPr>
          <w:delText>võtmise taotl</w:delText>
        </w:r>
        <w:r w:rsidR="003C4F9F" w:rsidDel="005F1559">
          <w:rPr>
            <w:rFonts w:ascii="Times New Roman" w:hAnsi="Times New Roman" w:cs="Times New Roman"/>
            <w:sz w:val="24"/>
            <w:szCs w:val="24"/>
          </w:rPr>
          <w:delText>e</w:delText>
        </w:r>
      </w:del>
      <w:r w:rsidR="003C4F9F">
        <w:rPr>
          <w:rFonts w:ascii="Times New Roman" w:hAnsi="Times New Roman" w:cs="Times New Roman"/>
          <w:sz w:val="24"/>
          <w:szCs w:val="24"/>
        </w:rPr>
        <w:t>miseks</w:t>
      </w:r>
      <w:r w:rsidRPr="0041558E">
        <w:rPr>
          <w:rFonts w:ascii="Times New Roman" w:hAnsi="Times New Roman" w:cs="Times New Roman"/>
          <w:sz w:val="24"/>
          <w:szCs w:val="24"/>
        </w:rPr>
        <w:t xml:space="preserve"> </w:t>
      </w:r>
      <w:r w:rsidR="003C4F9F">
        <w:rPr>
          <w:rFonts w:ascii="Times New Roman" w:hAnsi="Times New Roman" w:cs="Times New Roman"/>
          <w:sz w:val="24"/>
          <w:szCs w:val="24"/>
        </w:rPr>
        <w:t>pöördub</w:t>
      </w:r>
      <w:r w:rsidRPr="0041558E">
        <w:rPr>
          <w:rFonts w:ascii="Times New Roman" w:hAnsi="Times New Roman" w:cs="Times New Roman"/>
          <w:sz w:val="24"/>
          <w:szCs w:val="24"/>
        </w:rPr>
        <w:t xml:space="preserve"> </w:t>
      </w:r>
      <w:r w:rsidR="002F03E3">
        <w:rPr>
          <w:rFonts w:ascii="Times New Roman" w:hAnsi="Times New Roman" w:cs="Times New Roman"/>
          <w:sz w:val="24"/>
          <w:szCs w:val="24"/>
        </w:rPr>
        <w:t xml:space="preserve">käesoleva paragrahvi </w:t>
      </w:r>
      <w:commentRangeStart w:id="135"/>
      <w:r w:rsidR="002F03E3">
        <w:rPr>
          <w:rFonts w:ascii="Times New Roman" w:hAnsi="Times New Roman" w:cs="Times New Roman"/>
          <w:sz w:val="24"/>
          <w:szCs w:val="24"/>
        </w:rPr>
        <w:t>lõikes 1 nimetatud isik</w:t>
      </w:r>
      <w:commentRangeEnd w:id="135"/>
      <w:r w:rsidR="00B17132">
        <w:rPr>
          <w:rStyle w:val="Kommentaariviide"/>
        </w:rPr>
        <w:commentReference w:id="135"/>
      </w:r>
      <w:r w:rsidR="003C4F9F">
        <w:rPr>
          <w:rFonts w:ascii="Times New Roman" w:hAnsi="Times New Roman" w:cs="Times New Roman"/>
          <w:sz w:val="24"/>
          <w:szCs w:val="24"/>
        </w:rPr>
        <w:t xml:space="preserve"> </w:t>
      </w:r>
      <w:r w:rsidR="003C4F9F" w:rsidRPr="003C4F9F">
        <w:rPr>
          <w:rFonts w:ascii="Times New Roman" w:hAnsi="Times New Roman" w:cs="Times New Roman"/>
          <w:sz w:val="24"/>
          <w:szCs w:val="24"/>
        </w:rPr>
        <w:t>perepõhise asendushoolduse tugiteenuste osutaja</w:t>
      </w:r>
      <w:r w:rsidR="003C4F9F">
        <w:rPr>
          <w:rFonts w:ascii="Times New Roman" w:hAnsi="Times New Roman" w:cs="Times New Roman"/>
          <w:sz w:val="24"/>
          <w:szCs w:val="24"/>
        </w:rPr>
        <w:t xml:space="preserve"> poole.</w:t>
      </w:r>
    </w:p>
    <w:p w14:paraId="1641F124" w14:textId="77777777" w:rsidR="0041558E" w:rsidRDefault="0041558E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6A525" w14:textId="54FE90C5" w:rsidR="002D7DE6" w:rsidRDefault="00D85694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A3DC0">
        <w:rPr>
          <w:rFonts w:ascii="Times New Roman" w:hAnsi="Times New Roman" w:cs="Times New Roman"/>
          <w:sz w:val="24"/>
          <w:szCs w:val="24"/>
        </w:rPr>
        <w:t xml:space="preserve">4) </w:t>
      </w:r>
      <w:r w:rsidR="00924335">
        <w:rPr>
          <w:rFonts w:ascii="Times New Roman" w:hAnsi="Times New Roman" w:cs="Times New Roman"/>
          <w:sz w:val="24"/>
          <w:szCs w:val="24"/>
        </w:rPr>
        <w:t>P</w:t>
      </w:r>
      <w:r w:rsidR="00924335" w:rsidRPr="00924335">
        <w:rPr>
          <w:rFonts w:ascii="Times New Roman" w:hAnsi="Times New Roman" w:cs="Times New Roman"/>
          <w:sz w:val="24"/>
          <w:szCs w:val="24"/>
        </w:rPr>
        <w:t xml:space="preserve">erepõhise asendushoolduse tugiteenuste eest </w:t>
      </w:r>
      <w:r w:rsidR="00924335">
        <w:rPr>
          <w:rFonts w:ascii="Times New Roman" w:hAnsi="Times New Roman" w:cs="Times New Roman"/>
          <w:sz w:val="24"/>
          <w:szCs w:val="24"/>
        </w:rPr>
        <w:t>t</w:t>
      </w:r>
      <w:r w:rsidR="00FA4E9B" w:rsidRPr="00FA4E9B">
        <w:rPr>
          <w:rFonts w:ascii="Times New Roman" w:hAnsi="Times New Roman" w:cs="Times New Roman"/>
          <w:sz w:val="24"/>
          <w:szCs w:val="24"/>
        </w:rPr>
        <w:t>asu maksmise kohustuse ülevõtmise täps</w:t>
      </w:r>
      <w:r w:rsidR="00924335">
        <w:rPr>
          <w:rFonts w:ascii="Times New Roman" w:hAnsi="Times New Roman" w:cs="Times New Roman"/>
          <w:sz w:val="24"/>
          <w:szCs w:val="24"/>
        </w:rPr>
        <w:t>emad</w:t>
      </w:r>
      <w:r w:rsidR="00FA4E9B" w:rsidRPr="00FA4E9B">
        <w:rPr>
          <w:rFonts w:ascii="Times New Roman" w:hAnsi="Times New Roman" w:cs="Times New Roman"/>
          <w:sz w:val="24"/>
          <w:szCs w:val="24"/>
        </w:rPr>
        <w:t xml:space="preserve"> tingimused ja korra kehtestab </w:t>
      </w:r>
      <w:r w:rsidR="00105C28" w:rsidRPr="00105C28">
        <w:rPr>
          <w:rFonts w:ascii="Times New Roman" w:hAnsi="Times New Roman" w:cs="Times New Roman"/>
          <w:sz w:val="24"/>
          <w:szCs w:val="24"/>
        </w:rPr>
        <w:t>valdkonna eest vastutav minister</w:t>
      </w:r>
      <w:r w:rsidR="00FA4E9B" w:rsidRPr="00FA4E9B">
        <w:rPr>
          <w:rFonts w:ascii="Times New Roman" w:hAnsi="Times New Roman" w:cs="Times New Roman"/>
          <w:sz w:val="24"/>
          <w:szCs w:val="24"/>
        </w:rPr>
        <w:t> määrusega.</w:t>
      </w:r>
    </w:p>
    <w:p w14:paraId="3A1CAD53" w14:textId="77777777" w:rsidR="00E60342" w:rsidRDefault="00E60342" w:rsidP="00903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BB789C" w14:textId="3A1AF6B2" w:rsidR="00A75E10" w:rsidRPr="00C038BB" w:rsidRDefault="00A75E10" w:rsidP="00903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38B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82C3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3044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F3044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10</w:t>
      </w:r>
      <w:r w:rsidR="00282C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Pr="00C038BB">
        <w:rPr>
          <w:rFonts w:ascii="Times New Roman" w:hAnsi="Times New Roman" w:cs="Times New Roman"/>
          <w:b/>
          <w:bCs/>
          <w:sz w:val="24"/>
          <w:szCs w:val="24"/>
        </w:rPr>
        <w:t>Tasu maksmise kohustuse ülevõtmise leping</w:t>
      </w:r>
    </w:p>
    <w:p w14:paraId="2CBDA86F" w14:textId="77777777" w:rsidR="002D7DE6" w:rsidRPr="00C038BB" w:rsidRDefault="002D7DE6" w:rsidP="00903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387C3" w14:textId="77777777" w:rsidR="00D1777D" w:rsidRPr="00C038BB" w:rsidRDefault="00D75460" w:rsidP="00D177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A75E10" w:rsidRPr="00C038BB">
        <w:rPr>
          <w:rFonts w:ascii="Times New Roman" w:hAnsi="Times New Roman" w:cs="Times New Roman"/>
          <w:sz w:val="24"/>
          <w:szCs w:val="24"/>
        </w:rPr>
        <w:t>Tasu maksmise kohustuse ülevõtmise leping on kokkulepe, mille</w:t>
      </w:r>
      <w:r w:rsidR="00834374">
        <w:rPr>
          <w:rFonts w:ascii="Times New Roman" w:hAnsi="Times New Roman" w:cs="Times New Roman"/>
          <w:sz w:val="24"/>
          <w:szCs w:val="24"/>
        </w:rPr>
        <w:t>s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Sotsiaalkindlustusamet ja perepõhise asendushoolduse tugiteenuste osutaja lepivad kokku </w:t>
      </w:r>
      <w:r w:rsidR="00F55980">
        <w:rPr>
          <w:rFonts w:ascii="Times New Roman" w:hAnsi="Times New Roman" w:cs="Times New Roman"/>
          <w:sz w:val="24"/>
          <w:szCs w:val="24"/>
        </w:rPr>
        <w:t xml:space="preserve">õigustatud isikult tasu </w:t>
      </w:r>
      <w:r w:rsidR="00D1777D">
        <w:rPr>
          <w:rFonts w:ascii="Times New Roman" w:hAnsi="Times New Roman" w:cs="Times New Roman"/>
          <w:sz w:val="24"/>
          <w:szCs w:val="24"/>
        </w:rPr>
        <w:t>maksmise kohustuse ülevõtmise korras ja tingimustes.</w:t>
      </w:r>
      <w:r w:rsidR="00D1777D" w:rsidRPr="00C038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1C09BF" w14:textId="77777777" w:rsidR="00D1777D" w:rsidRDefault="00D1777D" w:rsidP="00D177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A003B" w14:textId="76AED048" w:rsidR="00D75460" w:rsidRDefault="00D1777D" w:rsidP="00D177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C038BB">
        <w:rPr>
          <w:rFonts w:ascii="Times New Roman" w:hAnsi="Times New Roman" w:cs="Times New Roman"/>
          <w:sz w:val="24"/>
          <w:szCs w:val="24"/>
        </w:rPr>
        <w:t xml:space="preserve">Sotsiaalkindlustusamet sõlmib lepingu teenuseosutajaga, kellel on valmisolek pakkuda </w:t>
      </w:r>
      <w:r w:rsidR="00D1168F" w:rsidRPr="00C038BB">
        <w:rPr>
          <w:rFonts w:ascii="Times New Roman" w:hAnsi="Times New Roman" w:cs="Times New Roman"/>
          <w:sz w:val="24"/>
          <w:szCs w:val="24"/>
        </w:rPr>
        <w:t>kõiki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834374">
        <w:rPr>
          <w:rFonts w:ascii="Times New Roman" w:hAnsi="Times New Roman" w:cs="Times New Roman"/>
          <w:sz w:val="24"/>
          <w:szCs w:val="24"/>
        </w:rPr>
        <w:t>käesoleva seaduse</w:t>
      </w:r>
      <w:r w:rsidR="00996C0C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996C0C" w:rsidRPr="00CA28F1">
        <w:rPr>
          <w:rFonts w:ascii="Times New Roman" w:hAnsi="Times New Roman" w:cs="Times New Roman"/>
          <w:sz w:val="24"/>
          <w:szCs w:val="24"/>
        </w:rPr>
        <w:t>§ 1</w:t>
      </w:r>
      <w:r w:rsidR="00A31DC6">
        <w:rPr>
          <w:rFonts w:ascii="Times New Roman" w:hAnsi="Times New Roman" w:cs="Times New Roman"/>
          <w:sz w:val="24"/>
          <w:szCs w:val="24"/>
        </w:rPr>
        <w:t>3</w:t>
      </w:r>
      <w:r w:rsidR="00996C0C" w:rsidRPr="00CA28F1">
        <w:rPr>
          <w:rFonts w:ascii="Times New Roman" w:hAnsi="Times New Roman" w:cs="Times New Roman"/>
          <w:sz w:val="24"/>
          <w:szCs w:val="24"/>
        </w:rPr>
        <w:t>0</w:t>
      </w:r>
      <w:r w:rsidR="00A31DC6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996C0C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996C0C">
        <w:rPr>
          <w:rFonts w:ascii="Times New Roman" w:hAnsi="Times New Roman" w:cs="Times New Roman"/>
          <w:sz w:val="24"/>
          <w:szCs w:val="24"/>
        </w:rPr>
        <w:t>lõike 3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996C0C">
        <w:rPr>
          <w:rFonts w:ascii="Times New Roman" w:hAnsi="Times New Roman" w:cs="Times New Roman"/>
          <w:sz w:val="24"/>
          <w:szCs w:val="24"/>
        </w:rPr>
        <w:t xml:space="preserve">alusel </w:t>
      </w:r>
      <w:r w:rsidR="00E679E3">
        <w:rPr>
          <w:rFonts w:ascii="Times New Roman" w:hAnsi="Times New Roman" w:cs="Times New Roman"/>
          <w:sz w:val="24"/>
          <w:szCs w:val="24"/>
        </w:rPr>
        <w:t>sätestatud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8059B9">
        <w:rPr>
          <w:rFonts w:ascii="Times New Roman" w:hAnsi="Times New Roman" w:cs="Times New Roman"/>
          <w:sz w:val="24"/>
          <w:szCs w:val="24"/>
        </w:rPr>
        <w:t>perepõhise asendushoolduse tugi</w:t>
      </w:r>
      <w:r w:rsidR="009005EC">
        <w:rPr>
          <w:rFonts w:ascii="Times New Roman" w:hAnsi="Times New Roman" w:cs="Times New Roman"/>
          <w:sz w:val="24"/>
          <w:szCs w:val="24"/>
        </w:rPr>
        <w:t xml:space="preserve">teenuseid </w:t>
      </w:r>
      <w:r w:rsidR="00C7106C">
        <w:rPr>
          <w:rFonts w:ascii="Times New Roman" w:hAnsi="Times New Roman" w:cs="Times New Roman"/>
          <w:sz w:val="24"/>
          <w:szCs w:val="24"/>
        </w:rPr>
        <w:t>ja</w:t>
      </w:r>
      <w:r w:rsidR="009005EC">
        <w:rPr>
          <w:rFonts w:ascii="Times New Roman" w:hAnsi="Times New Roman" w:cs="Times New Roman"/>
          <w:sz w:val="24"/>
          <w:szCs w:val="24"/>
        </w:rPr>
        <w:t xml:space="preserve"> </w:t>
      </w:r>
      <w:r w:rsidR="00765BEA">
        <w:rPr>
          <w:rFonts w:ascii="Times New Roman" w:hAnsi="Times New Roman" w:cs="Times New Roman"/>
          <w:sz w:val="24"/>
          <w:szCs w:val="24"/>
        </w:rPr>
        <w:t>kellega lepingulises suhtes olevad teenust vahetult osutavad isikud vastavad</w:t>
      </w:r>
      <w:r w:rsidR="009005EC">
        <w:rPr>
          <w:rFonts w:ascii="Times New Roman" w:hAnsi="Times New Roman" w:cs="Times New Roman"/>
          <w:sz w:val="24"/>
          <w:szCs w:val="24"/>
        </w:rPr>
        <w:t xml:space="preserve"> </w:t>
      </w:r>
      <w:r w:rsidR="006E472B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F0659E">
        <w:rPr>
          <w:rFonts w:ascii="Times New Roman" w:hAnsi="Times New Roman" w:cs="Times New Roman"/>
          <w:sz w:val="24"/>
          <w:szCs w:val="24"/>
        </w:rPr>
        <w:t>§</w:t>
      </w:r>
      <w:r w:rsidR="00A916DE">
        <w:rPr>
          <w:rFonts w:ascii="Times New Roman" w:hAnsi="Times New Roman" w:cs="Times New Roman"/>
          <w:sz w:val="24"/>
          <w:szCs w:val="24"/>
        </w:rPr>
        <w:t>-s</w:t>
      </w:r>
      <w:r w:rsidR="00F0659E">
        <w:rPr>
          <w:rFonts w:ascii="Times New Roman" w:hAnsi="Times New Roman" w:cs="Times New Roman"/>
          <w:sz w:val="24"/>
          <w:szCs w:val="24"/>
        </w:rPr>
        <w:t xml:space="preserve"> </w:t>
      </w:r>
      <w:r w:rsidR="000038C6">
        <w:rPr>
          <w:rFonts w:ascii="Times New Roman" w:hAnsi="Times New Roman" w:cs="Times New Roman"/>
          <w:sz w:val="24"/>
          <w:szCs w:val="24"/>
        </w:rPr>
        <w:t>1</w:t>
      </w:r>
      <w:r w:rsidR="00A31DC6">
        <w:rPr>
          <w:rFonts w:ascii="Times New Roman" w:hAnsi="Times New Roman" w:cs="Times New Roman"/>
          <w:sz w:val="24"/>
          <w:szCs w:val="24"/>
        </w:rPr>
        <w:t>3</w:t>
      </w:r>
      <w:r w:rsidR="000038C6">
        <w:rPr>
          <w:rFonts w:ascii="Times New Roman" w:hAnsi="Times New Roman" w:cs="Times New Roman"/>
          <w:sz w:val="24"/>
          <w:szCs w:val="24"/>
        </w:rPr>
        <w:t>0</w:t>
      </w:r>
      <w:r w:rsidR="00A31DC6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F0659E">
        <w:rPr>
          <w:rFonts w:ascii="Times New Roman" w:hAnsi="Times New Roman" w:cs="Times New Roman"/>
          <w:sz w:val="24"/>
          <w:szCs w:val="24"/>
        </w:rPr>
        <w:t xml:space="preserve"> sätestatud nõuetele</w:t>
      </w:r>
      <w:r w:rsidR="00A916DE">
        <w:rPr>
          <w:rFonts w:ascii="Times New Roman" w:hAnsi="Times New Roman" w:cs="Times New Roman"/>
          <w:sz w:val="24"/>
          <w:szCs w:val="24"/>
        </w:rPr>
        <w:t>.</w:t>
      </w:r>
      <w:r w:rsidR="00F065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3D88F0" w14:textId="2B6AA4A1" w:rsidR="00010E3F" w:rsidRPr="00C23EDB" w:rsidRDefault="00010E3F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F10A7" w14:textId="5BC30DE1" w:rsidR="00A75E10" w:rsidRPr="00C038BB" w:rsidRDefault="00D75460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A75E10" w:rsidRPr="00C038BB">
        <w:rPr>
          <w:rFonts w:ascii="Times New Roman" w:hAnsi="Times New Roman" w:cs="Times New Roman"/>
          <w:sz w:val="24"/>
          <w:szCs w:val="24"/>
        </w:rPr>
        <w:t>Sotsiaalkindlustusamet kontrollib enne lepingu sõlmimist perepõhise asendushoolduse tugiteenus</w:t>
      </w:r>
      <w:r w:rsidR="00CA5024">
        <w:rPr>
          <w:rFonts w:ascii="Times New Roman" w:hAnsi="Times New Roman" w:cs="Times New Roman"/>
          <w:sz w:val="24"/>
          <w:szCs w:val="24"/>
        </w:rPr>
        <w:t>t</w:t>
      </w:r>
      <w:r w:rsidR="00A75E10" w:rsidRPr="00C038BB">
        <w:rPr>
          <w:rFonts w:ascii="Times New Roman" w:hAnsi="Times New Roman" w:cs="Times New Roman"/>
          <w:sz w:val="24"/>
          <w:szCs w:val="24"/>
        </w:rPr>
        <w:t>e osutaja maksuvõl</w:t>
      </w:r>
      <w:ins w:id="136" w:author="Mari Koik" w:date="2024-04-02T11:43:00Z">
        <w:r w:rsidR="005F1559">
          <w:rPr>
            <w:rFonts w:ascii="Times New Roman" w:hAnsi="Times New Roman" w:cs="Times New Roman"/>
            <w:sz w:val="24"/>
            <w:szCs w:val="24"/>
          </w:rPr>
          <w:t>g</w:t>
        </w:r>
      </w:ins>
      <w:r w:rsidR="00A75E10" w:rsidRPr="00C038BB">
        <w:rPr>
          <w:rFonts w:ascii="Times New Roman" w:hAnsi="Times New Roman" w:cs="Times New Roman"/>
          <w:sz w:val="24"/>
          <w:szCs w:val="24"/>
        </w:rPr>
        <w:t>a</w:t>
      </w:r>
      <w:del w:id="137" w:author="Mari Koik" w:date="2024-04-02T11:43:00Z">
        <w:r w:rsidR="00A75E10" w:rsidRPr="00C038BB" w:rsidDel="005F1559">
          <w:rPr>
            <w:rFonts w:ascii="Times New Roman" w:hAnsi="Times New Roman" w:cs="Times New Roman"/>
            <w:sz w:val="24"/>
            <w:szCs w:val="24"/>
          </w:rPr>
          <w:delText xml:space="preserve"> puudumist</w:delText>
        </w:r>
      </w:del>
      <w:r w:rsidR="00A75E10" w:rsidRPr="00C038BB">
        <w:rPr>
          <w:rFonts w:ascii="Times New Roman" w:hAnsi="Times New Roman" w:cs="Times New Roman"/>
          <w:sz w:val="24"/>
          <w:szCs w:val="24"/>
        </w:rPr>
        <w:t>. Kui ilmneb, et teenuse</w:t>
      </w:r>
      <w:r w:rsidR="00C7106C">
        <w:rPr>
          <w:rFonts w:ascii="Times New Roman" w:hAnsi="Times New Roman" w:cs="Times New Roman"/>
          <w:sz w:val="24"/>
          <w:szCs w:val="24"/>
        </w:rPr>
        <w:t>osutajal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on maksuvõlg, võib Sotsiaalkindlustusamet jätta lepingu sõlmimata.</w:t>
      </w:r>
    </w:p>
    <w:p w14:paraId="26775F15" w14:textId="77777777" w:rsidR="00302912" w:rsidRDefault="00302912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643E1" w14:textId="135D23E6" w:rsidR="0095732E" w:rsidRPr="00FA3641" w:rsidRDefault="0095732E" w:rsidP="008D0C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rPrChange w:id="138" w:author="Mari Koik" w:date="2024-04-02T11:45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E60342">
        <w:rPr>
          <w:rFonts w:ascii="Times New Roman" w:hAnsi="Times New Roman" w:cs="Times New Roman"/>
          <w:color w:val="000000"/>
          <w:sz w:val="24"/>
          <w:szCs w:val="24"/>
        </w:rPr>
        <w:t xml:space="preserve">(4) Sotsiaalkindlustusamet ei sõlmi lepingut perepõhise asendushoolduse tugiteenuste osutajaga, kes on </w:t>
      </w:r>
      <w:ins w:id="139" w:author="Mari Koik" w:date="2024-04-02T11:43:00Z">
        <w:r w:rsidR="005F1559">
          <w:rPr>
            <w:rFonts w:ascii="Times New Roman" w:hAnsi="Times New Roman" w:cs="Times New Roman"/>
            <w:color w:val="000000"/>
            <w:sz w:val="24"/>
            <w:szCs w:val="24"/>
          </w:rPr>
          <w:t xml:space="preserve">varem </w:t>
        </w:r>
      </w:ins>
      <w:r w:rsidRPr="00E60342">
        <w:rPr>
          <w:rFonts w:ascii="Times New Roman" w:hAnsi="Times New Roman" w:cs="Times New Roman"/>
          <w:color w:val="000000"/>
          <w:sz w:val="24"/>
          <w:szCs w:val="24"/>
        </w:rPr>
        <w:t xml:space="preserve">rikkunud </w:t>
      </w:r>
      <w:del w:id="140" w:author="Mari Koik" w:date="2024-04-02T11:43:00Z">
        <w:r w:rsidRPr="00E60342" w:rsidDel="00FA3641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eelnevalt sõlmitud </w:delText>
        </w:r>
      </w:del>
      <w:r w:rsidRPr="00E60342">
        <w:rPr>
          <w:rFonts w:ascii="Times New Roman" w:hAnsi="Times New Roman" w:cs="Times New Roman"/>
          <w:color w:val="000000"/>
          <w:sz w:val="24"/>
          <w:szCs w:val="24"/>
        </w:rPr>
        <w:t xml:space="preserve">tasu maksmise kohustuse ülevõtmise lepingut nii, et rikkumise tulemusena on leping üles öeldud, hüvitatud kahju või nõutud leppetrahvi. Lepingu võib sõlmida, kui tugiteenuste osutaja esitab tõendi </w:t>
      </w:r>
      <w:del w:id="141" w:author="Mari Koik" w:date="2024-04-02T11:45:00Z">
        <w:r w:rsidRPr="00E60342" w:rsidDel="00FA3641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selle kohta, et ta on võtnud meetmeid </w:delText>
        </w:r>
      </w:del>
      <w:del w:id="142" w:author="Mari Koik" w:date="2024-04-02T16:46:00Z">
        <w:r w:rsidRPr="00E60342" w:rsidDel="004D50E0">
          <w:rPr>
            <w:rFonts w:ascii="Times New Roman" w:hAnsi="Times New Roman" w:cs="Times New Roman"/>
            <w:color w:val="000000"/>
            <w:sz w:val="24"/>
            <w:szCs w:val="24"/>
          </w:rPr>
          <w:delText>oma</w:delText>
        </w:r>
      </w:del>
      <w:ins w:id="143" w:author="Mari Koik" w:date="2024-04-02T16:46:00Z">
        <w:r w:rsidR="004D50E0">
          <w:rPr>
            <w:rFonts w:ascii="Times New Roman" w:hAnsi="Times New Roman" w:cs="Times New Roman"/>
            <w:color w:val="000000"/>
            <w:sz w:val="24"/>
            <w:szCs w:val="24"/>
          </w:rPr>
          <w:t>enda</w:t>
        </w:r>
      </w:ins>
      <w:r w:rsidRPr="00E60342">
        <w:rPr>
          <w:rFonts w:ascii="Times New Roman" w:hAnsi="Times New Roman" w:cs="Times New Roman"/>
          <w:color w:val="000000"/>
          <w:sz w:val="24"/>
          <w:szCs w:val="24"/>
        </w:rPr>
        <w:t xml:space="preserve"> usaldusväärsuse taastamiseks</w:t>
      </w:r>
      <w:ins w:id="144" w:author="Mari Koik" w:date="2024-04-02T11:45:00Z">
        <w:r w:rsidR="00FA3641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145" w:author="Mari Koik" w:date="2024-04-02T16:46:00Z">
        <w:r w:rsidR="004D50E0">
          <w:rPr>
            <w:rFonts w:ascii="Times New Roman" w:hAnsi="Times New Roman" w:cs="Times New Roman"/>
            <w:color w:val="000000"/>
            <w:sz w:val="24"/>
            <w:szCs w:val="24"/>
          </w:rPr>
          <w:t xml:space="preserve">võetud </w:t>
        </w:r>
      </w:ins>
      <w:ins w:id="146" w:author="Mari Koik" w:date="2024-04-02T11:45:00Z">
        <w:r w:rsidR="00FA3641">
          <w:rPr>
            <w:rFonts w:ascii="Times New Roman" w:hAnsi="Times New Roman" w:cs="Times New Roman"/>
            <w:color w:val="000000"/>
            <w:sz w:val="24"/>
            <w:szCs w:val="24"/>
          </w:rPr>
          <w:t>meetmete kohta</w:t>
        </w:r>
      </w:ins>
      <w:r w:rsidRPr="00E60342">
        <w:rPr>
          <w:rFonts w:ascii="Times New Roman" w:hAnsi="Times New Roman" w:cs="Times New Roman"/>
          <w:color w:val="000000"/>
          <w:sz w:val="24"/>
          <w:szCs w:val="24"/>
        </w:rPr>
        <w:t xml:space="preserve"> ja nimetatud rikkumisest on möödas rohkem kui </w:t>
      </w:r>
      <w:r w:rsidR="00DD56F4">
        <w:rPr>
          <w:rFonts w:ascii="Times New Roman" w:hAnsi="Times New Roman" w:cs="Times New Roman"/>
          <w:color w:val="000000"/>
          <w:sz w:val="24"/>
          <w:szCs w:val="24"/>
        </w:rPr>
        <w:t>kolm</w:t>
      </w:r>
      <w:r w:rsidRPr="00E60342">
        <w:rPr>
          <w:rFonts w:ascii="Times New Roman" w:hAnsi="Times New Roman" w:cs="Times New Roman"/>
          <w:color w:val="000000"/>
          <w:sz w:val="24"/>
          <w:szCs w:val="24"/>
        </w:rPr>
        <w:t xml:space="preserve"> aastat</w:t>
      </w:r>
      <w:ins w:id="147" w:author="Mari Koik" w:date="2024-04-02T11:45:00Z">
        <w:r w:rsidR="00FA3641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commentRangeStart w:id="148"/>
      <w:ins w:id="149" w:author="Mari Koik" w:date="2024-04-02T16:47:00Z">
        <w:r w:rsidR="004D50E0" w:rsidRPr="00E60342">
          <w:rPr>
            <w:rFonts w:ascii="Times New Roman" w:hAnsi="Times New Roman" w:cs="Times New Roman"/>
            <w:color w:val="000000"/>
            <w:sz w:val="24"/>
            <w:szCs w:val="24"/>
          </w:rPr>
          <w:t xml:space="preserve">või </w:t>
        </w:r>
        <w:r w:rsidR="004D50E0">
          <w:rPr>
            <w:rFonts w:ascii="Times New Roman" w:hAnsi="Times New Roman" w:cs="Times New Roman"/>
            <w:color w:val="000000"/>
            <w:sz w:val="24"/>
            <w:szCs w:val="24"/>
          </w:rPr>
          <w:t xml:space="preserve">kui </w:t>
        </w:r>
        <w:r w:rsidR="004D50E0" w:rsidRPr="00E60342">
          <w:rPr>
            <w:rFonts w:ascii="Times New Roman" w:hAnsi="Times New Roman" w:cs="Times New Roman"/>
            <w:color w:val="000000"/>
            <w:sz w:val="24"/>
            <w:szCs w:val="24"/>
          </w:rPr>
          <w:t>kahju ei olnud suur</w:t>
        </w:r>
        <w:r w:rsidR="004D50E0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commentRangeEnd w:id="148"/>
      <w:ins w:id="150" w:author="Mari Koik" w:date="2024-04-02T16:48:00Z">
        <w:r w:rsidR="00540505">
          <w:rPr>
            <w:rStyle w:val="Kommentaariviide"/>
          </w:rPr>
          <w:commentReference w:id="148"/>
        </w:r>
      </w:ins>
      <w:ins w:id="151" w:author="Mari Koik" w:date="2024-04-02T11:45:00Z">
        <w:r w:rsidR="00FA3641">
          <w:rPr>
            <w:rFonts w:ascii="Times New Roman" w:hAnsi="Times New Roman" w:cs="Times New Roman"/>
            <w:color w:val="000000"/>
            <w:sz w:val="24"/>
            <w:szCs w:val="24"/>
          </w:rPr>
          <w:t>või kui</w:t>
        </w:r>
      </w:ins>
      <w:del w:id="152" w:author="Mari Koik" w:date="2024-04-02T11:45:00Z">
        <w:r w:rsidRPr="00E60342" w:rsidDel="00FA3641">
          <w:rPr>
            <w:rFonts w:ascii="Times New Roman" w:hAnsi="Times New Roman" w:cs="Times New Roman"/>
            <w:color w:val="000000"/>
            <w:sz w:val="24"/>
            <w:szCs w:val="24"/>
          </w:rPr>
          <w:delText>,</w:delText>
        </w:r>
      </w:del>
      <w:r w:rsidRPr="00E60342">
        <w:rPr>
          <w:rFonts w:ascii="Times New Roman" w:hAnsi="Times New Roman" w:cs="Times New Roman"/>
          <w:color w:val="000000"/>
          <w:sz w:val="24"/>
          <w:szCs w:val="24"/>
        </w:rPr>
        <w:t xml:space="preserve"> leppetrahvi ei kohaldatud maksimummääras</w:t>
      </w:r>
      <w:del w:id="153" w:author="Mari Koik" w:date="2024-04-02T16:47:00Z">
        <w:r w:rsidRPr="00E60342" w:rsidDel="004D50E0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 või kahju ei olnud suur</w:delText>
        </w:r>
      </w:del>
      <w:r w:rsidRPr="00E6034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62AE0C9" w14:textId="77777777" w:rsidR="00D75460" w:rsidRPr="00720D13" w:rsidRDefault="00D75460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4CCE23" w14:textId="17CAA583" w:rsidR="00A75E10" w:rsidRPr="00C038BB" w:rsidRDefault="00D75460" w:rsidP="008D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="00A75E10" w:rsidRPr="00C038BB">
        <w:rPr>
          <w:rFonts w:ascii="Times New Roman" w:hAnsi="Times New Roman" w:cs="Times New Roman"/>
          <w:sz w:val="24"/>
          <w:szCs w:val="24"/>
        </w:rPr>
        <w:t>Sotsiaalkindlustusamet sõlmib lepingu kuni kolmeaastase tähtajaga, kuid vähemalt üheks aastaks.</w:t>
      </w:r>
    </w:p>
    <w:p w14:paraId="6A24033E" w14:textId="77777777" w:rsidR="00282C38" w:rsidRDefault="00282C38" w:rsidP="00903F63">
      <w:pPr>
        <w:spacing w:after="0" w:line="240" w:lineRule="auto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8D045B" w14:textId="5B94B61B" w:rsidR="00A75E10" w:rsidRPr="008D0CF9" w:rsidRDefault="00A75E10" w:rsidP="00631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4" w:name="_Hlk161133360"/>
      <w:r w:rsidRPr="008D0CF9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071DA" w:rsidRPr="008D0CF9">
        <w:rPr>
          <w:rFonts w:ascii="Times New Roman" w:hAnsi="Times New Roman" w:cs="Times New Roman"/>
          <w:b/>
          <w:sz w:val="24"/>
          <w:szCs w:val="24"/>
        </w:rPr>
        <w:t>1</w:t>
      </w:r>
      <w:r w:rsidR="00F67A60">
        <w:rPr>
          <w:rFonts w:ascii="Times New Roman" w:hAnsi="Times New Roman" w:cs="Times New Roman"/>
          <w:b/>
          <w:sz w:val="24"/>
          <w:szCs w:val="24"/>
        </w:rPr>
        <w:t>30</w:t>
      </w:r>
      <w:r w:rsidR="00F67A60">
        <w:rPr>
          <w:rFonts w:ascii="Times New Roman" w:hAnsi="Times New Roman" w:cs="Times New Roman"/>
          <w:b/>
          <w:sz w:val="24"/>
          <w:szCs w:val="24"/>
          <w:vertAlign w:val="superscript"/>
        </w:rPr>
        <w:t>11</w:t>
      </w:r>
      <w:r w:rsidR="008071DA" w:rsidRPr="008D0CF9">
        <w:rPr>
          <w:rFonts w:ascii="Times New Roman" w:hAnsi="Times New Roman" w:cs="Times New Roman"/>
          <w:b/>
          <w:sz w:val="24"/>
          <w:szCs w:val="24"/>
        </w:rPr>
        <w:t>.</w:t>
      </w:r>
      <w:r w:rsidRPr="008D0CF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54"/>
      <w:r w:rsidRPr="00313E58">
        <w:rPr>
          <w:rFonts w:ascii="Times New Roman" w:hAnsi="Times New Roman" w:cs="Times New Roman"/>
          <w:b/>
          <w:sz w:val="24"/>
          <w:szCs w:val="24"/>
        </w:rPr>
        <w:t>Teenuseosutaja kohustused</w:t>
      </w:r>
    </w:p>
    <w:p w14:paraId="014AB4FC" w14:textId="77777777" w:rsidR="002D7DE6" w:rsidRPr="00C038BB" w:rsidRDefault="002D7DE6" w:rsidP="00903F63">
      <w:pPr>
        <w:spacing w:after="0" w:line="240" w:lineRule="auto"/>
        <w:ind w:left="1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A8A50C4" w14:textId="2CBAC25A" w:rsidR="00A75E10" w:rsidRPr="00C038BB" w:rsidRDefault="00A75E10" w:rsidP="00631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8BB">
        <w:rPr>
          <w:rFonts w:ascii="Times New Roman" w:hAnsi="Times New Roman" w:cs="Times New Roman"/>
          <w:sz w:val="24"/>
          <w:szCs w:val="24"/>
        </w:rPr>
        <w:t>Perepõhise asendushooldus</w:t>
      </w:r>
      <w:r w:rsidR="00C7106C">
        <w:rPr>
          <w:rFonts w:ascii="Times New Roman" w:hAnsi="Times New Roman" w:cs="Times New Roman"/>
          <w:sz w:val="24"/>
          <w:szCs w:val="24"/>
        </w:rPr>
        <w:t>e</w:t>
      </w:r>
      <w:r w:rsidRPr="00C038BB">
        <w:rPr>
          <w:rFonts w:ascii="Times New Roman" w:hAnsi="Times New Roman" w:cs="Times New Roman"/>
          <w:sz w:val="24"/>
          <w:szCs w:val="24"/>
        </w:rPr>
        <w:t xml:space="preserve"> tugiteenus</w:t>
      </w:r>
      <w:r w:rsidR="00CA5024">
        <w:rPr>
          <w:rFonts w:ascii="Times New Roman" w:hAnsi="Times New Roman" w:cs="Times New Roman"/>
          <w:sz w:val="24"/>
          <w:szCs w:val="24"/>
        </w:rPr>
        <w:t>t</w:t>
      </w:r>
      <w:r w:rsidRPr="00C038BB">
        <w:rPr>
          <w:rFonts w:ascii="Times New Roman" w:hAnsi="Times New Roman" w:cs="Times New Roman"/>
          <w:sz w:val="24"/>
          <w:szCs w:val="24"/>
        </w:rPr>
        <w:t xml:space="preserve">e osutaja </w:t>
      </w:r>
      <w:r w:rsidR="00364C71">
        <w:rPr>
          <w:rFonts w:ascii="Times New Roman" w:hAnsi="Times New Roman" w:cs="Times New Roman"/>
          <w:sz w:val="24"/>
          <w:szCs w:val="24"/>
        </w:rPr>
        <w:t xml:space="preserve">on </w:t>
      </w:r>
      <w:r w:rsidRPr="00C038BB">
        <w:rPr>
          <w:rFonts w:ascii="Times New Roman" w:hAnsi="Times New Roman" w:cs="Times New Roman"/>
          <w:sz w:val="24"/>
          <w:szCs w:val="24"/>
        </w:rPr>
        <w:t>kohust</w:t>
      </w:r>
      <w:r w:rsidR="00364C71">
        <w:rPr>
          <w:rFonts w:ascii="Times New Roman" w:hAnsi="Times New Roman" w:cs="Times New Roman"/>
          <w:sz w:val="24"/>
          <w:szCs w:val="24"/>
        </w:rPr>
        <w:t>atud</w:t>
      </w:r>
      <w:r w:rsidRPr="00C038B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6970E8D" w14:textId="21FFC4C9" w:rsidR="00A75E10" w:rsidRPr="00C038BB" w:rsidRDefault="008D0CF9" w:rsidP="00631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31661">
        <w:rPr>
          <w:rFonts w:ascii="Times New Roman" w:hAnsi="Times New Roman" w:cs="Times New Roman"/>
          <w:sz w:val="24"/>
          <w:szCs w:val="24"/>
        </w:rPr>
        <w:t xml:space="preserve">) </w:t>
      </w:r>
      <w:r w:rsidR="00A75E10" w:rsidRPr="00C038BB">
        <w:rPr>
          <w:rFonts w:ascii="Times New Roman" w:hAnsi="Times New Roman" w:cs="Times New Roman"/>
          <w:sz w:val="24"/>
          <w:szCs w:val="24"/>
        </w:rPr>
        <w:t>taga</w:t>
      </w:r>
      <w:r w:rsidR="00364C71">
        <w:rPr>
          <w:rFonts w:ascii="Times New Roman" w:hAnsi="Times New Roman" w:cs="Times New Roman"/>
          <w:sz w:val="24"/>
          <w:szCs w:val="24"/>
        </w:rPr>
        <w:t>ma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perepõhise asendushoolduse tugiteenus</w:t>
      </w:r>
      <w:r w:rsidR="00CA5024">
        <w:rPr>
          <w:rFonts w:ascii="Times New Roman" w:hAnsi="Times New Roman" w:cs="Times New Roman"/>
          <w:sz w:val="24"/>
          <w:szCs w:val="24"/>
        </w:rPr>
        <w:t>t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e osutamise vastavalt </w:t>
      </w:r>
      <w:r w:rsidR="00364C71">
        <w:rPr>
          <w:rFonts w:ascii="Times New Roman" w:hAnsi="Times New Roman" w:cs="Times New Roman"/>
          <w:sz w:val="24"/>
          <w:szCs w:val="24"/>
        </w:rPr>
        <w:t xml:space="preserve">käesolevas </w:t>
      </w:r>
      <w:r w:rsidR="007E5D50">
        <w:rPr>
          <w:rFonts w:ascii="Times New Roman" w:hAnsi="Times New Roman" w:cs="Times New Roman"/>
          <w:sz w:val="24"/>
          <w:szCs w:val="24"/>
        </w:rPr>
        <w:t>jaos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sätestatud nõuetele;  </w:t>
      </w:r>
    </w:p>
    <w:p w14:paraId="3C15FF61" w14:textId="3E20012D" w:rsidR="00A75E10" w:rsidRPr="00C038BB" w:rsidRDefault="00631661" w:rsidP="00631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75E10" w:rsidRPr="00C038BB">
        <w:rPr>
          <w:rFonts w:ascii="Times New Roman" w:hAnsi="Times New Roman" w:cs="Times New Roman"/>
          <w:sz w:val="24"/>
          <w:szCs w:val="24"/>
        </w:rPr>
        <w:t>taga</w:t>
      </w:r>
      <w:r w:rsidR="00364C71">
        <w:rPr>
          <w:rFonts w:ascii="Times New Roman" w:hAnsi="Times New Roman" w:cs="Times New Roman"/>
          <w:sz w:val="24"/>
          <w:szCs w:val="24"/>
        </w:rPr>
        <w:t>ma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perepõhise asendushoolduse tugiteenuseid vahetult osutavate isikute vastavus</w:t>
      </w:r>
      <w:r w:rsidR="00413CAD">
        <w:rPr>
          <w:rFonts w:ascii="Times New Roman" w:hAnsi="Times New Roman" w:cs="Times New Roman"/>
          <w:sz w:val="24"/>
          <w:szCs w:val="24"/>
        </w:rPr>
        <w:t>e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käesoleva seaduse §</w:t>
      </w:r>
      <w:r w:rsidR="00860451">
        <w:rPr>
          <w:rFonts w:ascii="Times New Roman" w:hAnsi="Times New Roman" w:cs="Times New Roman"/>
          <w:sz w:val="24"/>
          <w:szCs w:val="24"/>
        </w:rPr>
        <w:t>-s 1</w:t>
      </w:r>
      <w:r w:rsidR="00576B6E">
        <w:rPr>
          <w:rFonts w:ascii="Times New Roman" w:hAnsi="Times New Roman" w:cs="Times New Roman"/>
          <w:sz w:val="24"/>
          <w:szCs w:val="24"/>
        </w:rPr>
        <w:t>3</w:t>
      </w:r>
      <w:r w:rsidR="00860451">
        <w:rPr>
          <w:rFonts w:ascii="Times New Roman" w:hAnsi="Times New Roman" w:cs="Times New Roman"/>
          <w:sz w:val="24"/>
          <w:szCs w:val="24"/>
        </w:rPr>
        <w:t>0</w:t>
      </w:r>
      <w:r w:rsidR="00576B6E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74299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860451">
        <w:rPr>
          <w:rFonts w:ascii="Times New Roman" w:hAnsi="Times New Roman" w:cs="Times New Roman"/>
          <w:sz w:val="24"/>
          <w:szCs w:val="24"/>
        </w:rPr>
        <w:t>sätesta</w:t>
      </w:r>
      <w:r w:rsidR="00A75E10" w:rsidRPr="00C038BB">
        <w:rPr>
          <w:rFonts w:ascii="Times New Roman" w:hAnsi="Times New Roman" w:cs="Times New Roman"/>
          <w:sz w:val="24"/>
          <w:szCs w:val="24"/>
        </w:rPr>
        <w:t>tud nõuetele</w:t>
      </w:r>
      <w:r w:rsidR="00C74299" w:rsidRPr="00C038BB">
        <w:rPr>
          <w:rFonts w:ascii="Times New Roman" w:hAnsi="Times New Roman" w:cs="Times New Roman"/>
          <w:sz w:val="24"/>
          <w:szCs w:val="24"/>
        </w:rPr>
        <w:t>;</w:t>
      </w:r>
    </w:p>
    <w:p w14:paraId="5A13F941" w14:textId="171FAE4D" w:rsidR="0019420B" w:rsidRPr="00C038BB" w:rsidRDefault="00631661" w:rsidP="00631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A75E10" w:rsidRPr="00C038BB">
        <w:rPr>
          <w:rFonts w:ascii="Times New Roman" w:hAnsi="Times New Roman" w:cs="Times New Roman"/>
          <w:sz w:val="24"/>
          <w:szCs w:val="24"/>
        </w:rPr>
        <w:t>aita</w:t>
      </w:r>
      <w:r w:rsidR="00860451">
        <w:rPr>
          <w:rFonts w:ascii="Times New Roman" w:hAnsi="Times New Roman" w:cs="Times New Roman"/>
          <w:sz w:val="24"/>
          <w:szCs w:val="24"/>
        </w:rPr>
        <w:t>ma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kaasa uute hooldusperede leidmisele, tehes koostööd Sotsiaalkindlustusameti ja kohalik</w:t>
      </w:r>
      <w:r w:rsidR="00C7106C">
        <w:rPr>
          <w:rFonts w:ascii="Times New Roman" w:hAnsi="Times New Roman" w:cs="Times New Roman"/>
          <w:sz w:val="24"/>
          <w:szCs w:val="24"/>
        </w:rPr>
        <w:t>u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omavalitsus</w:t>
      </w:r>
      <w:r w:rsidR="00C7106C">
        <w:rPr>
          <w:rFonts w:ascii="Times New Roman" w:hAnsi="Times New Roman" w:cs="Times New Roman"/>
          <w:sz w:val="24"/>
          <w:szCs w:val="24"/>
        </w:rPr>
        <w:t xml:space="preserve">e 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üksuste </w:t>
      </w:r>
      <w:r w:rsidR="00CB73CF">
        <w:rPr>
          <w:rFonts w:ascii="Times New Roman" w:hAnsi="Times New Roman" w:cs="Times New Roman"/>
          <w:sz w:val="24"/>
          <w:szCs w:val="24"/>
        </w:rPr>
        <w:t>ning</w:t>
      </w:r>
      <w:r w:rsidR="00A75E10" w:rsidRPr="00C038BB">
        <w:rPr>
          <w:rFonts w:ascii="Times New Roman" w:hAnsi="Times New Roman" w:cs="Times New Roman"/>
          <w:sz w:val="24"/>
          <w:szCs w:val="24"/>
        </w:rPr>
        <w:t xml:space="preserve"> teiste asutuste ja isikutega</w:t>
      </w:r>
      <w:r w:rsidR="0019420B" w:rsidRPr="00C038BB">
        <w:rPr>
          <w:rFonts w:ascii="Times New Roman" w:hAnsi="Times New Roman" w:cs="Times New Roman"/>
          <w:sz w:val="24"/>
          <w:szCs w:val="24"/>
        </w:rPr>
        <w:t>;</w:t>
      </w:r>
    </w:p>
    <w:p w14:paraId="32F30302" w14:textId="4ED66964" w:rsidR="00A75E10" w:rsidRPr="00C038BB" w:rsidRDefault="00631661" w:rsidP="00631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60451">
        <w:rPr>
          <w:rFonts w:ascii="Times New Roman" w:hAnsi="Times New Roman" w:cs="Times New Roman"/>
          <w:sz w:val="24"/>
          <w:szCs w:val="24"/>
        </w:rPr>
        <w:t xml:space="preserve">tegema </w:t>
      </w:r>
      <w:r w:rsidR="0019420B" w:rsidRPr="00C038BB">
        <w:rPr>
          <w:rFonts w:ascii="Times New Roman" w:hAnsi="Times New Roman" w:cs="Times New Roman"/>
          <w:sz w:val="24"/>
          <w:szCs w:val="24"/>
        </w:rPr>
        <w:t>te</w:t>
      </w:r>
      <w:r w:rsidR="00B97233" w:rsidRPr="00C038BB">
        <w:rPr>
          <w:rFonts w:ascii="Times New Roman" w:hAnsi="Times New Roman" w:cs="Times New Roman"/>
          <w:sz w:val="24"/>
          <w:szCs w:val="24"/>
        </w:rPr>
        <w:t xml:space="preserve">enuse osutamisel koostööd </w:t>
      </w:r>
      <w:r w:rsidR="00C567B2" w:rsidRPr="00C038BB">
        <w:rPr>
          <w:rFonts w:ascii="Times New Roman" w:hAnsi="Times New Roman" w:cs="Times New Roman"/>
          <w:sz w:val="24"/>
          <w:szCs w:val="24"/>
        </w:rPr>
        <w:t>lapse</w:t>
      </w:r>
      <w:r w:rsidR="00C6533E" w:rsidRPr="00C038BB">
        <w:rPr>
          <w:rFonts w:ascii="Times New Roman" w:hAnsi="Times New Roman" w:cs="Times New Roman"/>
          <w:sz w:val="24"/>
          <w:szCs w:val="24"/>
        </w:rPr>
        <w:t xml:space="preserve"> ja pere elukohajärgse kohaliku omavalitsuse üksusega ning </w:t>
      </w:r>
      <w:r w:rsidR="00CA5024" w:rsidRPr="00CA5024">
        <w:rPr>
          <w:rFonts w:ascii="Times New Roman" w:hAnsi="Times New Roman" w:cs="Times New Roman"/>
          <w:sz w:val="24"/>
          <w:szCs w:val="24"/>
        </w:rPr>
        <w:t>teiste asutuste ja isikutega</w:t>
      </w:r>
      <w:r w:rsidR="00CA5024">
        <w:rPr>
          <w:rFonts w:ascii="Times New Roman" w:hAnsi="Times New Roman" w:cs="Times New Roman"/>
          <w:sz w:val="24"/>
          <w:szCs w:val="24"/>
        </w:rPr>
        <w:t>,</w:t>
      </w:r>
      <w:r w:rsidR="00CA5024" w:rsidRPr="00CA5024">
        <w:rPr>
          <w:rFonts w:ascii="Times New Roman" w:hAnsi="Times New Roman" w:cs="Times New Roman"/>
          <w:sz w:val="24"/>
          <w:szCs w:val="24"/>
        </w:rPr>
        <w:t xml:space="preserve"> </w:t>
      </w:r>
      <w:r w:rsidR="00AD19A9" w:rsidRPr="00CA5024">
        <w:rPr>
          <w:rFonts w:ascii="Times New Roman" w:hAnsi="Times New Roman" w:cs="Times New Roman"/>
          <w:sz w:val="24"/>
          <w:szCs w:val="24"/>
        </w:rPr>
        <w:t>kui see on pere toetamiseks</w:t>
      </w:r>
      <w:r w:rsidR="00CA5024">
        <w:rPr>
          <w:rFonts w:ascii="Times New Roman" w:hAnsi="Times New Roman" w:cs="Times New Roman"/>
          <w:sz w:val="24"/>
          <w:szCs w:val="24"/>
        </w:rPr>
        <w:t xml:space="preserve"> </w:t>
      </w:r>
      <w:r w:rsidR="00CA5024" w:rsidRPr="00CA5024">
        <w:rPr>
          <w:rFonts w:ascii="Times New Roman" w:hAnsi="Times New Roman" w:cs="Times New Roman"/>
          <w:sz w:val="24"/>
          <w:szCs w:val="24"/>
        </w:rPr>
        <w:t>vajalik</w:t>
      </w:r>
      <w:r w:rsidR="00CA5024">
        <w:rPr>
          <w:rFonts w:ascii="Times New Roman" w:hAnsi="Times New Roman" w:cs="Times New Roman"/>
          <w:sz w:val="24"/>
          <w:szCs w:val="24"/>
        </w:rPr>
        <w:t>.</w:t>
      </w:r>
      <w:r w:rsidR="00181700" w:rsidRPr="00C038BB">
        <w:rPr>
          <w:rFonts w:ascii="Times New Roman" w:hAnsi="Times New Roman" w:cs="Times New Roman"/>
          <w:sz w:val="24"/>
          <w:szCs w:val="24"/>
        </w:rPr>
        <w:t>“</w:t>
      </w:r>
      <w:r w:rsidR="00CC1D3C">
        <w:rPr>
          <w:rFonts w:ascii="Times New Roman" w:hAnsi="Times New Roman" w:cs="Times New Roman"/>
          <w:sz w:val="24"/>
          <w:szCs w:val="24"/>
        </w:rPr>
        <w:t>;</w:t>
      </w:r>
    </w:p>
    <w:p w14:paraId="6A65C658" w14:textId="77777777" w:rsidR="00060C52" w:rsidRPr="00060C52" w:rsidRDefault="00060C52" w:rsidP="00F26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D10FC" w14:textId="2F210DA6" w:rsidR="00060C52" w:rsidRPr="00060C52" w:rsidRDefault="00060C52" w:rsidP="0006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52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Pr="00060C52">
        <w:rPr>
          <w:rFonts w:ascii="Times New Roman" w:hAnsi="Times New Roman" w:cs="Times New Roman"/>
          <w:sz w:val="24"/>
          <w:szCs w:val="24"/>
        </w:rPr>
        <w:t xml:space="preserve"> paragrahvi 134 lõike 4 punkt 2 muudetakse ja sõnastatakse järgmiselt:</w:t>
      </w:r>
    </w:p>
    <w:p w14:paraId="7A714EBD" w14:textId="77777777" w:rsidR="00060C52" w:rsidRPr="00060C52" w:rsidRDefault="00060C52" w:rsidP="0006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69587" w14:textId="48E08D37" w:rsidR="00060C52" w:rsidRPr="00060C52" w:rsidRDefault="00060C52" w:rsidP="0006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52">
        <w:rPr>
          <w:rFonts w:ascii="Times New Roman" w:hAnsi="Times New Roman" w:cs="Times New Roman"/>
          <w:sz w:val="24"/>
          <w:szCs w:val="24"/>
        </w:rPr>
        <w:t>„2) toetuse taotleja või toetust taotleva perekonna liige on töövõimeline tööealine isik, kes ei tööta ega ole Eesti Töötukassas töötuna arvele võetud;“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6DADF23" w14:textId="6264B3B0" w:rsidR="00F26D3E" w:rsidRDefault="00F26D3E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445AE" w14:textId="5556D9CE" w:rsidR="00CC1D3C" w:rsidRPr="00CC1D3C" w:rsidRDefault="0095738A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38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6D3E" w:rsidRPr="009573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6D3E">
        <w:rPr>
          <w:rFonts w:ascii="Times New Roman" w:hAnsi="Times New Roman" w:cs="Times New Roman"/>
          <w:sz w:val="24"/>
          <w:szCs w:val="24"/>
        </w:rPr>
        <w:t xml:space="preserve"> </w:t>
      </w:r>
      <w:r w:rsidR="00CC1D3C" w:rsidRPr="00B00C7E">
        <w:rPr>
          <w:rFonts w:ascii="Times New Roman" w:hAnsi="Times New Roman" w:cs="Times New Roman"/>
          <w:sz w:val="24"/>
          <w:szCs w:val="24"/>
        </w:rPr>
        <w:t>paragrahvi 142</w:t>
      </w:r>
      <w:r w:rsidR="00CC1D3C" w:rsidRPr="00B00C7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CC1D3C" w:rsidRPr="00B00C7E">
        <w:rPr>
          <w:rFonts w:ascii="Times New Roman" w:hAnsi="Times New Roman" w:cs="Times New Roman"/>
          <w:sz w:val="24"/>
          <w:szCs w:val="24"/>
        </w:rPr>
        <w:t xml:space="preserve">lõike 1 punkti 2 täiendatakse pärast </w:t>
      </w:r>
      <w:r w:rsidR="001A7ECE">
        <w:rPr>
          <w:rFonts w:ascii="Times New Roman" w:hAnsi="Times New Roman" w:cs="Times New Roman"/>
          <w:sz w:val="24"/>
          <w:szCs w:val="24"/>
        </w:rPr>
        <w:t>sõnu</w:t>
      </w:r>
      <w:r w:rsidR="00CC1D3C" w:rsidRPr="00B00C7E">
        <w:rPr>
          <w:rFonts w:ascii="Times New Roman" w:hAnsi="Times New Roman" w:cs="Times New Roman"/>
          <w:sz w:val="24"/>
          <w:szCs w:val="24"/>
        </w:rPr>
        <w:t xml:space="preserve"> „</w:t>
      </w:r>
      <w:commentRangeStart w:id="155"/>
      <w:r w:rsidR="00CC1D3C" w:rsidRPr="001D3AE0">
        <w:rPr>
          <w:rFonts w:ascii="Times New Roman" w:hAnsi="Times New Roman" w:cs="Times New Roman"/>
          <w:color w:val="202020"/>
          <w:sz w:val="24"/>
          <w:szCs w:val="24"/>
        </w:rPr>
        <w:t>sotsiaalhoolekande seaduses</w:t>
      </w:r>
      <w:commentRangeEnd w:id="155"/>
      <w:r w:rsidR="00CB7800">
        <w:rPr>
          <w:rStyle w:val="Kommentaariviide"/>
        </w:rPr>
        <w:commentReference w:id="155"/>
      </w:r>
      <w:r w:rsidR="00CC1D3C" w:rsidRPr="001D3AE0">
        <w:rPr>
          <w:rFonts w:ascii="Times New Roman" w:hAnsi="Times New Roman" w:cs="Times New Roman"/>
          <w:color w:val="202020"/>
          <w:sz w:val="24"/>
          <w:szCs w:val="24"/>
        </w:rPr>
        <w:t xml:space="preserve">“ </w:t>
      </w:r>
      <w:r w:rsidR="001A7ECE">
        <w:rPr>
          <w:rFonts w:ascii="Times New Roman" w:hAnsi="Times New Roman" w:cs="Times New Roman"/>
          <w:color w:val="202020"/>
          <w:sz w:val="24"/>
          <w:szCs w:val="24"/>
        </w:rPr>
        <w:t>sõnade</w:t>
      </w:r>
      <w:r w:rsidR="00CC1D3C" w:rsidRPr="001D3AE0">
        <w:rPr>
          <w:rFonts w:ascii="Times New Roman" w:hAnsi="Times New Roman" w:cs="Times New Roman"/>
          <w:color w:val="202020"/>
          <w:sz w:val="24"/>
          <w:szCs w:val="24"/>
        </w:rPr>
        <w:t>ga „ja lastekaitseseaduses“;</w:t>
      </w:r>
    </w:p>
    <w:p w14:paraId="077DDB6B" w14:textId="77777777" w:rsidR="002D7DE6" w:rsidRDefault="002D7DE6" w:rsidP="00903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94BBD" w14:textId="77777777" w:rsidR="008235C4" w:rsidRPr="001715F0" w:rsidRDefault="008235C4" w:rsidP="008235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715F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Pr="001715F0">
        <w:rPr>
          <w:rFonts w:ascii="Times New Roman" w:hAnsi="Times New Roman" w:cs="Times New Roman"/>
          <w:sz w:val="24"/>
          <w:szCs w:val="24"/>
        </w:rPr>
        <w:t>paragrahvi 144 täiendatakse lõikega 5</w:t>
      </w:r>
      <w:r w:rsidRPr="001715F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B364F">
        <w:rPr>
          <w:rFonts w:ascii="Times New Roman" w:hAnsi="Times New Roman" w:cs="Times New Roman"/>
          <w:sz w:val="24"/>
          <w:szCs w:val="24"/>
        </w:rPr>
        <w:t xml:space="preserve"> </w:t>
      </w:r>
      <w:r w:rsidRPr="001715F0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2079522F" w14:textId="77777777" w:rsidR="00156F85" w:rsidRPr="001715F0" w:rsidRDefault="00156F85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4551BB" w14:textId="0AF25338" w:rsidR="00E13EC2" w:rsidRDefault="001715F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13EC2" w:rsidRPr="00C038BB">
        <w:rPr>
          <w:rFonts w:ascii="Times New Roman" w:hAnsi="Times New Roman" w:cs="Times New Roman"/>
          <w:sz w:val="24"/>
          <w:szCs w:val="24"/>
        </w:rPr>
        <w:t>(5</w:t>
      </w:r>
      <w:r w:rsidR="00E13EC2" w:rsidRPr="00C038B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13EC2" w:rsidRPr="00C038BB">
        <w:rPr>
          <w:rFonts w:ascii="Times New Roman" w:hAnsi="Times New Roman" w:cs="Times New Roman"/>
          <w:sz w:val="24"/>
          <w:szCs w:val="24"/>
        </w:rPr>
        <w:t>) Perepõhise asendushoolduse tugiteenus</w:t>
      </w:r>
      <w:r w:rsidR="000117FE">
        <w:rPr>
          <w:rFonts w:ascii="Times New Roman" w:hAnsi="Times New Roman" w:cs="Times New Roman"/>
          <w:sz w:val="24"/>
          <w:szCs w:val="24"/>
        </w:rPr>
        <w:t>t</w:t>
      </w:r>
      <w:r w:rsidR="00E13EC2" w:rsidRPr="00C038BB">
        <w:rPr>
          <w:rFonts w:ascii="Times New Roman" w:hAnsi="Times New Roman" w:cs="Times New Roman"/>
          <w:sz w:val="24"/>
          <w:szCs w:val="24"/>
        </w:rPr>
        <w:t>e osutaja</w:t>
      </w:r>
      <w:r w:rsidR="00462C45" w:rsidRPr="00C038BB">
        <w:rPr>
          <w:rFonts w:ascii="Times New Roman" w:hAnsi="Times New Roman" w:cs="Times New Roman"/>
          <w:sz w:val="24"/>
          <w:szCs w:val="24"/>
        </w:rPr>
        <w:t xml:space="preserve"> </w:t>
      </w:r>
      <w:r w:rsidR="00E13EC2" w:rsidRPr="00C038BB">
        <w:rPr>
          <w:rFonts w:ascii="Times New Roman" w:hAnsi="Times New Roman" w:cs="Times New Roman"/>
          <w:sz w:val="24"/>
          <w:szCs w:val="24"/>
        </w:rPr>
        <w:t xml:space="preserve">kannab sotsiaalteenuste ja -toetuste andmeregistrisse hiljemalt teenuse osutamise kuule järgneva kuu kümnendaks kuupäevaks </w:t>
      </w:r>
      <w:r w:rsidR="00E3218F">
        <w:rPr>
          <w:rFonts w:ascii="Times New Roman" w:hAnsi="Times New Roman" w:cs="Times New Roman"/>
          <w:sz w:val="24"/>
          <w:szCs w:val="24"/>
        </w:rPr>
        <w:t>perepõhise asendushoolduse tugiteenust saanud isikut</w:t>
      </w:r>
      <w:r w:rsidR="00B55940">
        <w:rPr>
          <w:rFonts w:ascii="Times New Roman" w:hAnsi="Times New Roman" w:cs="Times New Roman"/>
          <w:sz w:val="24"/>
          <w:szCs w:val="24"/>
        </w:rPr>
        <w:t>e</w:t>
      </w:r>
      <w:del w:id="156" w:author="Mari Koik" w:date="2024-04-02T17:05:00Z">
        <w:r w:rsidR="00B55940" w:rsidDel="00CB7800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</w:del>
      <w:ins w:id="157" w:author="Mari Koik" w:date="2024-04-02T17:05:00Z">
        <w:r w:rsidR="00CB7800">
          <w:rPr>
            <w:rFonts w:ascii="Times New Roman" w:hAnsi="Times New Roman" w:cs="Times New Roman"/>
            <w:sz w:val="24"/>
            <w:szCs w:val="24"/>
          </w:rPr>
          <w:t xml:space="preserve"> ning </w:t>
        </w:r>
      </w:ins>
      <w:r w:rsidR="00B55940">
        <w:rPr>
          <w:rFonts w:ascii="Times New Roman" w:hAnsi="Times New Roman" w:cs="Times New Roman"/>
          <w:sz w:val="24"/>
          <w:szCs w:val="24"/>
        </w:rPr>
        <w:t>teenuse osutamise ja rahastamise andmed.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CC1D3C">
        <w:rPr>
          <w:rFonts w:ascii="Times New Roman" w:hAnsi="Times New Roman" w:cs="Times New Roman"/>
          <w:sz w:val="24"/>
          <w:szCs w:val="24"/>
        </w:rPr>
        <w:t>;</w:t>
      </w:r>
    </w:p>
    <w:p w14:paraId="133FF6A0" w14:textId="77777777" w:rsidR="00491050" w:rsidRDefault="0049105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3D41A" w14:textId="54BFE6BF" w:rsidR="00491050" w:rsidRDefault="0049105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315">
        <w:rPr>
          <w:rFonts w:ascii="Times New Roman" w:hAnsi="Times New Roman" w:cs="Times New Roman"/>
          <w:b/>
          <w:bCs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661315">
        <w:rPr>
          <w:rFonts w:ascii="Times New Roman" w:hAnsi="Times New Roman" w:cs="Times New Roman"/>
          <w:sz w:val="24"/>
          <w:szCs w:val="24"/>
        </w:rPr>
        <w:t>145</w:t>
      </w:r>
      <w:r w:rsidR="00661315" w:rsidRPr="0066131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61315">
        <w:rPr>
          <w:rFonts w:ascii="Times New Roman" w:hAnsi="Times New Roman" w:cs="Times New Roman"/>
          <w:sz w:val="24"/>
          <w:szCs w:val="24"/>
        </w:rPr>
        <w:t xml:space="preserve"> lõi</w:t>
      </w:r>
      <w:r w:rsidR="00781FA7">
        <w:rPr>
          <w:rFonts w:ascii="Times New Roman" w:hAnsi="Times New Roman" w:cs="Times New Roman"/>
          <w:sz w:val="24"/>
          <w:szCs w:val="24"/>
        </w:rPr>
        <w:t>kes</w:t>
      </w:r>
      <w:r w:rsidR="00661315">
        <w:rPr>
          <w:rFonts w:ascii="Times New Roman" w:hAnsi="Times New Roman" w:cs="Times New Roman"/>
          <w:sz w:val="24"/>
          <w:szCs w:val="24"/>
        </w:rPr>
        <w:t xml:space="preserve"> 3</w:t>
      </w:r>
      <w:r w:rsidR="00661315" w:rsidRPr="0066131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61315">
        <w:rPr>
          <w:rFonts w:ascii="Times New Roman" w:hAnsi="Times New Roman" w:cs="Times New Roman"/>
          <w:sz w:val="24"/>
          <w:szCs w:val="24"/>
        </w:rPr>
        <w:t xml:space="preserve"> </w:t>
      </w:r>
      <w:r w:rsidR="00781FA7">
        <w:rPr>
          <w:rFonts w:ascii="Times New Roman" w:hAnsi="Times New Roman" w:cs="Times New Roman"/>
          <w:sz w:val="24"/>
          <w:szCs w:val="24"/>
        </w:rPr>
        <w:t xml:space="preserve">asendatakse </w:t>
      </w:r>
      <w:r w:rsidR="00F91B28">
        <w:rPr>
          <w:rFonts w:ascii="Times New Roman" w:hAnsi="Times New Roman" w:cs="Times New Roman"/>
          <w:sz w:val="24"/>
          <w:szCs w:val="24"/>
        </w:rPr>
        <w:t xml:space="preserve">tekstiosa </w:t>
      </w:r>
      <w:r w:rsidR="008431E9" w:rsidRPr="0082097F">
        <w:rPr>
          <w:rFonts w:ascii="Times New Roman" w:hAnsi="Times New Roman" w:cs="Times New Roman"/>
          <w:sz w:val="24"/>
          <w:szCs w:val="24"/>
        </w:rPr>
        <w:t>„§ 27</w:t>
      </w:r>
      <w:r w:rsidR="008431E9" w:rsidRPr="008209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431E9" w:rsidRPr="0082097F">
        <w:rPr>
          <w:rFonts w:ascii="Times New Roman" w:hAnsi="Times New Roman" w:cs="Times New Roman"/>
          <w:sz w:val="24"/>
          <w:szCs w:val="24"/>
        </w:rPr>
        <w:t xml:space="preserve"> lõikes 2“ tekstiosaga „§ 27</w:t>
      </w:r>
      <w:r w:rsidR="008431E9" w:rsidRPr="0082097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431E9" w:rsidRPr="0082097F">
        <w:rPr>
          <w:rFonts w:ascii="Times New Roman" w:hAnsi="Times New Roman" w:cs="Times New Roman"/>
          <w:sz w:val="24"/>
          <w:szCs w:val="24"/>
        </w:rPr>
        <w:t xml:space="preserve"> lõigetes </w:t>
      </w:r>
      <w:r w:rsidR="004F2894" w:rsidRPr="004F2894">
        <w:rPr>
          <w:rFonts w:ascii="Times New Roman" w:hAnsi="Times New Roman" w:cs="Times New Roman"/>
          <w:sz w:val="24"/>
          <w:szCs w:val="24"/>
        </w:rPr>
        <w:t xml:space="preserve">2 ja </w:t>
      </w:r>
      <w:commentRangeStart w:id="158"/>
      <w:r w:rsidR="004F2894" w:rsidRPr="004F2894">
        <w:rPr>
          <w:rFonts w:ascii="Times New Roman" w:hAnsi="Times New Roman" w:cs="Times New Roman"/>
          <w:sz w:val="24"/>
          <w:szCs w:val="24"/>
        </w:rPr>
        <w:t>3</w:t>
      </w:r>
      <w:commentRangeEnd w:id="158"/>
      <w:r w:rsidR="00562878">
        <w:rPr>
          <w:rStyle w:val="Kommentaariviide"/>
        </w:rPr>
        <w:commentReference w:id="158"/>
      </w:r>
      <w:r w:rsidR="004F2894">
        <w:rPr>
          <w:rFonts w:ascii="Times New Roman" w:hAnsi="Times New Roman" w:cs="Times New Roman"/>
          <w:sz w:val="24"/>
          <w:szCs w:val="24"/>
        </w:rPr>
        <w:t>“;</w:t>
      </w:r>
    </w:p>
    <w:p w14:paraId="68D29FD8" w14:textId="3548C3E2" w:rsidR="00491050" w:rsidDel="00562878" w:rsidRDefault="00491050" w:rsidP="00903F63">
      <w:pPr>
        <w:spacing w:after="0" w:line="240" w:lineRule="auto"/>
        <w:jc w:val="both"/>
        <w:rPr>
          <w:del w:id="159" w:author="Helen Uustalu" w:date="2024-03-26T10:00:00Z"/>
          <w:rFonts w:ascii="Times New Roman" w:hAnsi="Times New Roman" w:cs="Times New Roman"/>
          <w:sz w:val="24"/>
          <w:szCs w:val="24"/>
        </w:rPr>
      </w:pPr>
    </w:p>
    <w:p w14:paraId="38BC5696" w14:textId="77777777" w:rsidR="00755FC3" w:rsidRDefault="00755FC3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80B0F6" w14:textId="2D7B0020" w:rsidR="00CC1D3C" w:rsidRDefault="00661315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C1D3C" w:rsidRPr="003A629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C1D3C" w:rsidRPr="003A6298">
        <w:rPr>
          <w:rFonts w:ascii="Times New Roman" w:hAnsi="Times New Roman" w:cs="Times New Roman"/>
          <w:sz w:val="24"/>
          <w:szCs w:val="24"/>
        </w:rPr>
        <w:t xml:space="preserve"> seadust täiendatakse</w:t>
      </w:r>
      <w:r w:rsidR="00CC1D3C">
        <w:rPr>
          <w:rFonts w:ascii="Times New Roman" w:hAnsi="Times New Roman" w:cs="Times New Roman"/>
          <w:sz w:val="24"/>
          <w:szCs w:val="24"/>
        </w:rPr>
        <w:t xml:space="preserve"> §-ga 15</w:t>
      </w:r>
      <w:r w:rsidR="00C34C25">
        <w:rPr>
          <w:rFonts w:ascii="Times New Roman" w:hAnsi="Times New Roman" w:cs="Times New Roman"/>
          <w:sz w:val="24"/>
          <w:szCs w:val="24"/>
        </w:rPr>
        <w:t>8</w:t>
      </w:r>
      <w:r w:rsidR="00CC1D3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C1D3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B3D73C6" w14:textId="77777777" w:rsidR="00E81BB0" w:rsidRDefault="00E81BB0" w:rsidP="00903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B0124" w14:textId="1E42FB97" w:rsidR="00E81BB0" w:rsidRDefault="00CC1D3C" w:rsidP="00903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</w:pPr>
      <w:r w:rsidRPr="0055519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„</w:t>
      </w:r>
      <w:r w:rsidRPr="0055519E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15</w:t>
      </w:r>
      <w:r w:rsidR="00C34C25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8</w:t>
      </w:r>
      <w:r w:rsidRPr="0055519E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vertAlign w:val="superscript"/>
          <w:lang w:eastAsia="et-EE"/>
        </w:rPr>
        <w:t>1</w:t>
      </w:r>
      <w:r w:rsidRPr="0055519E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. Haldusjärelevalve meetmed</w:t>
      </w:r>
    </w:p>
    <w:p w14:paraId="2611906E" w14:textId="5090618B" w:rsidR="00CC1D3C" w:rsidRPr="0055519E" w:rsidRDefault="00CC1D3C" w:rsidP="00903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</w:pPr>
      <w:r w:rsidRPr="0055519E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</w:t>
      </w:r>
    </w:p>
    <w:p w14:paraId="0ADE953F" w14:textId="3371B130" w:rsidR="00CC1D3C" w:rsidRPr="0055519E" w:rsidRDefault="00CC1D3C" w:rsidP="00903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</w:rPr>
        <w:t>Sotsiaalkindlustusametil on haldusjärelevalve teostamisel õigus</w:t>
      </w: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:</w:t>
      </w:r>
    </w:p>
    <w:p w14:paraId="181037BA" w14:textId="4A732651" w:rsidR="00CC1D3C" w:rsidRPr="0055519E" w:rsidRDefault="00CC1D3C" w:rsidP="00903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1) külastada </w:t>
      </w:r>
      <w:r w:rsidR="0029215E">
        <w:rPr>
          <w:rFonts w:ascii="Times New Roman" w:hAnsi="Times New Roman" w:cs="Times New Roman"/>
          <w:color w:val="202020"/>
          <w:sz w:val="24"/>
          <w:szCs w:val="24"/>
        </w:rPr>
        <w:t>hoolekande</w:t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>asutust, vajaduse</w:t>
      </w:r>
      <w:r w:rsidR="00C7106C">
        <w:rPr>
          <w:rFonts w:ascii="Times New Roman" w:hAnsi="Times New Roman" w:cs="Times New Roman"/>
          <w:color w:val="202020"/>
          <w:sz w:val="24"/>
          <w:szCs w:val="24"/>
        </w:rPr>
        <w:t xml:space="preserve"> korra</w:t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l ka ette teatamata, et kontrollida käesolevas seaduses ja selle alusel </w:t>
      </w:r>
      <w:r w:rsidR="008D2077">
        <w:rPr>
          <w:rFonts w:ascii="Times New Roman" w:hAnsi="Times New Roman" w:cs="Times New Roman"/>
          <w:color w:val="202020"/>
          <w:sz w:val="24"/>
          <w:szCs w:val="24"/>
        </w:rPr>
        <w:t>hoolekandeasutuse</w:t>
      </w:r>
      <w:r w:rsidR="001E54C7">
        <w:rPr>
          <w:rFonts w:ascii="Times New Roman" w:hAnsi="Times New Roman" w:cs="Times New Roman"/>
          <w:color w:val="202020"/>
          <w:sz w:val="24"/>
          <w:szCs w:val="24"/>
        </w:rPr>
        <w:t xml:space="preserve"> tegevuse</w:t>
      </w:r>
      <w:r w:rsidR="008D2077">
        <w:rPr>
          <w:rFonts w:ascii="Times New Roman" w:hAnsi="Times New Roman" w:cs="Times New Roman"/>
          <w:color w:val="202020"/>
          <w:sz w:val="24"/>
          <w:szCs w:val="24"/>
        </w:rPr>
        <w:t xml:space="preserve">le </w:t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>kehtestatud nõuete täitmist;</w:t>
      </w:r>
    </w:p>
    <w:p w14:paraId="4136A9FF" w14:textId="7FF86731" w:rsidR="00CC1D3C" w:rsidRPr="0055519E" w:rsidRDefault="00CC1D3C" w:rsidP="00903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2) küsitleda </w:t>
      </w:r>
      <w:r w:rsidR="00625F1C">
        <w:rPr>
          <w:rFonts w:ascii="Times New Roman" w:hAnsi="Times New Roman" w:cs="Times New Roman"/>
          <w:color w:val="202020"/>
          <w:sz w:val="24"/>
          <w:szCs w:val="24"/>
        </w:rPr>
        <w:t>hoolekande</w:t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asutuses </w:t>
      </w:r>
      <w:del w:id="160" w:author="Mari Koik" w:date="2024-04-02T17:11:00Z">
        <w:r w:rsidRPr="0055519E" w:rsidDel="006D6BE5">
          <w:rPr>
            <w:rFonts w:ascii="Times New Roman" w:hAnsi="Times New Roman" w:cs="Times New Roman"/>
            <w:color w:val="202020"/>
            <w:sz w:val="24"/>
            <w:szCs w:val="24"/>
          </w:rPr>
          <w:delText xml:space="preserve">teenuse saamise eesmärgil </w:delText>
        </w:r>
      </w:del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viibivaid </w:t>
      </w:r>
      <w:r w:rsidR="00625F1C">
        <w:rPr>
          <w:rFonts w:ascii="Times New Roman" w:hAnsi="Times New Roman" w:cs="Times New Roman"/>
          <w:color w:val="202020"/>
          <w:sz w:val="24"/>
          <w:szCs w:val="24"/>
        </w:rPr>
        <w:t xml:space="preserve">isikuid </w:t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ja nende </w:t>
      </w:r>
      <w:r w:rsidR="00804FD6">
        <w:rPr>
          <w:rFonts w:ascii="Times New Roman" w:hAnsi="Times New Roman" w:cs="Times New Roman"/>
          <w:color w:val="202020"/>
          <w:sz w:val="24"/>
          <w:szCs w:val="24"/>
        </w:rPr>
        <w:t>lähedasi</w:t>
      </w:r>
      <w:r w:rsidRPr="0055519E">
        <w:rPr>
          <w:rFonts w:ascii="Times New Roman" w:hAnsi="Times New Roman" w:cs="Times New Roman"/>
          <w:color w:val="202020"/>
          <w:sz w:val="24"/>
          <w:szCs w:val="24"/>
        </w:rPr>
        <w:t>;</w:t>
      </w:r>
    </w:p>
    <w:p w14:paraId="692463CA" w14:textId="120EC9A0" w:rsidR="00CC1D3C" w:rsidRPr="0055519E" w:rsidRDefault="00CC1D3C" w:rsidP="00903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3)</w:t>
      </w:r>
      <w:r w:rsidR="00B0174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teavitada avalikkust ja </w:t>
      </w:r>
      <w:r w:rsidR="00031A1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hoolekandeasutuses viibivate isikute lähedasi </w:t>
      </w: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asutuses tuvastatud rikkumistest;</w:t>
      </w:r>
    </w:p>
    <w:p w14:paraId="43075889" w14:textId="0F9E3AAD" w:rsidR="00C34C25" w:rsidRDefault="00CC1D3C" w:rsidP="00903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55519E">
        <w:rPr>
          <w:rFonts w:ascii="Times New Roman" w:hAnsi="Times New Roman" w:cs="Times New Roman"/>
          <w:color w:val="202020"/>
          <w:sz w:val="24"/>
          <w:szCs w:val="24"/>
        </w:rPr>
        <w:t xml:space="preserve">4) rakendada muid </w:t>
      </w: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Vabariigi Valitsuse seaduse</w:t>
      </w:r>
      <w:r w:rsidR="00411DD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</w:t>
      </w:r>
      <w:r w:rsidRPr="0055519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sätestatud haldusjärelevalve meetmeid.“</w:t>
      </w:r>
      <w:r w:rsidR="00C34C2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657BADE4" w14:textId="77777777" w:rsidR="00C34C25" w:rsidRDefault="00C34C25" w:rsidP="00903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0829F40" w14:textId="75F04FCF" w:rsidR="00992ABA" w:rsidRPr="00992ABA" w:rsidRDefault="00BB0DC9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10</w:t>
      </w:r>
      <w:r w:rsidR="00C34C25" w:rsidRPr="00C34C25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C34C25" w:rsidRPr="00C34C2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34C25" w:rsidRPr="00992AB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paragrahv 159 </w:t>
      </w:r>
      <w:r w:rsidR="008E75E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tunnistatakse kehtetuks.</w:t>
      </w:r>
    </w:p>
    <w:p w14:paraId="306EF295" w14:textId="77777777" w:rsidR="00992ABA" w:rsidRDefault="00992ABA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7BE8E29" w14:textId="78CD62F0" w:rsidR="008A464F" w:rsidRDefault="00432BB0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</w:pPr>
      <w:r w:rsidRPr="002C49CB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 xml:space="preserve">§ </w:t>
      </w:r>
      <w:r w:rsidR="00C74B08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6</w:t>
      </w:r>
      <w:r w:rsidRPr="002C49CB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. Seaduse jõustumine</w:t>
      </w:r>
    </w:p>
    <w:p w14:paraId="2C1EB42B" w14:textId="77777777" w:rsidR="002D6160" w:rsidRDefault="002D6160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p w14:paraId="7680BF1A" w14:textId="509D8A44" w:rsidR="002B1756" w:rsidRDefault="002E472A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(1) </w:t>
      </w:r>
      <w:r w:rsidRPr="001907E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Käesoleva seaduse § 1 punkt 1</w:t>
      </w:r>
      <w:r w:rsidR="00151FC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</w:t>
      </w:r>
      <w:r w:rsidRPr="001907E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jõustub 2025. aasta 1. jaanuaril.</w:t>
      </w:r>
    </w:p>
    <w:p w14:paraId="09BF0CE2" w14:textId="77777777" w:rsidR="002B1756" w:rsidRDefault="002B1756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2C322E6" w14:textId="21368F1A" w:rsidR="00DA1982" w:rsidRDefault="00625557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(2) </w:t>
      </w:r>
      <w:r w:rsidR="00BB4F6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Käesoleva seaduse §</w:t>
      </w:r>
      <w:r w:rsidR="00DA198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FB567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5</w:t>
      </w:r>
      <w:r w:rsidR="00DA198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punkti</w:t>
      </w:r>
      <w:r w:rsidR="00AB69A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</w:t>
      </w:r>
      <w:r w:rsidR="00DA198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1</w:t>
      </w:r>
      <w:r w:rsidR="00EB450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 2</w:t>
      </w:r>
      <w:r w:rsidR="002B6FB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</w:t>
      </w:r>
      <w:r w:rsidR="00F823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4</w:t>
      </w:r>
      <w:r w:rsidR="00DA198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jõustuvad 2026. aasta 1. jaanuaril.</w:t>
      </w:r>
    </w:p>
    <w:p w14:paraId="6007A0FB" w14:textId="77777777" w:rsidR="00DA1982" w:rsidRDefault="00DA1982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08D5CE3" w14:textId="586250A3" w:rsidR="002C49CB" w:rsidRDefault="00B657AD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(3) Käesoleva seaduse </w:t>
      </w:r>
      <w:r w:rsidR="00E00B1D" w:rsidRPr="00E520B1">
        <w:rPr>
          <w:rFonts w:ascii="Times New Roman" w:hAnsi="Times New Roman" w:cs="Times New Roman"/>
          <w:sz w:val="24"/>
          <w:szCs w:val="24"/>
        </w:rPr>
        <w:t xml:space="preserve">§ </w:t>
      </w:r>
      <w:r w:rsidR="004A2713">
        <w:rPr>
          <w:rFonts w:ascii="Times New Roman" w:hAnsi="Times New Roman" w:cs="Times New Roman"/>
          <w:bCs/>
          <w:sz w:val="24"/>
          <w:szCs w:val="24"/>
        </w:rPr>
        <w:t>5</w:t>
      </w:r>
      <w:r w:rsidR="00C156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699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punkt 7 jõustub 2027. aasta 1.</w:t>
      </w:r>
      <w:r w:rsidR="0071650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0E699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jaanuaril.</w:t>
      </w:r>
    </w:p>
    <w:p w14:paraId="0B05BD3A" w14:textId="77777777" w:rsidR="002B1756" w:rsidRDefault="002B1756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11ACF76" w14:textId="77777777" w:rsidR="00500EA7" w:rsidRDefault="00500EA7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E03BF2F" w14:textId="77777777" w:rsidR="00C87F97" w:rsidRDefault="00C87F97" w:rsidP="008D0C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F2341D3" w14:textId="77777777" w:rsidR="00B81C64" w:rsidRPr="00B81C64" w:rsidRDefault="00B81C64" w:rsidP="00B81C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161" w:name="_Hlk66788165"/>
      <w:r w:rsidRPr="00B81C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Lauri </w:t>
      </w:r>
      <w:proofErr w:type="spellStart"/>
      <w:r w:rsidRPr="00B81C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Hussar</w:t>
      </w:r>
      <w:proofErr w:type="spellEnd"/>
    </w:p>
    <w:p w14:paraId="16A1224F" w14:textId="77777777" w:rsidR="00B81C64" w:rsidRPr="00B81C64" w:rsidRDefault="00B81C64" w:rsidP="00B81C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B81C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Riigikogu esimees</w:t>
      </w:r>
    </w:p>
    <w:p w14:paraId="3EADDE55" w14:textId="77777777" w:rsidR="00B81C64" w:rsidRPr="00B81C64" w:rsidRDefault="00B81C64" w:rsidP="00B81C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2F372E1C" w14:textId="6BC3C177" w:rsidR="00B81C64" w:rsidRPr="00B81C64" w:rsidRDefault="00B81C64" w:rsidP="00B81C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B81C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Tallinn,</w:t>
      </w:r>
      <w:r w:rsidRPr="00B81C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ab/>
      </w:r>
      <w:r w:rsidRPr="00B81C6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ab/>
        <w:t>202</w:t>
      </w:r>
      <w:r w:rsidR="00BE6A7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4</w:t>
      </w:r>
      <w:r w:rsidR="00D83DC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 a.</w:t>
      </w:r>
    </w:p>
    <w:p w14:paraId="72F0A9BB" w14:textId="77777777" w:rsidR="00B81C64" w:rsidRPr="007A25E0" w:rsidRDefault="00B81C64" w:rsidP="00B81C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bookmarkEnd w:id="161"/>
    <w:p w14:paraId="20B68A0F" w14:textId="202DD413" w:rsidR="00A75E10" w:rsidRPr="007A25E0" w:rsidRDefault="006A18DD" w:rsidP="007A25E0">
      <w:pPr>
        <w:pBdr>
          <w:top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Algatab</w:t>
      </w:r>
      <w:r w:rsidR="00B81C64" w:rsidRPr="007A25E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Vabariigi Valitsus</w:t>
      </w:r>
      <w:r w:rsidR="00BE6A73" w:rsidRPr="007A25E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                       </w:t>
      </w:r>
      <w:r w:rsidR="00B81C64" w:rsidRPr="007A25E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202</w:t>
      </w:r>
      <w:r w:rsidR="00BE6A73" w:rsidRPr="007A25E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4</w:t>
      </w:r>
      <w:r w:rsidR="00D83DCD" w:rsidRPr="007A25E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 a.</w:t>
      </w:r>
    </w:p>
    <w:sectPr w:rsidR="00A75E10" w:rsidRPr="007A25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elen Uustalu" w:date="2024-04-09T09:38:00Z" w:initials="HU">
    <w:p w14:paraId="7375000A" w14:textId="77777777" w:rsidR="00EF066C" w:rsidRDefault="00EF066C" w:rsidP="0073616C">
      <w:pPr>
        <w:pStyle w:val="Kommentaaritekst"/>
      </w:pPr>
      <w:r>
        <w:rPr>
          <w:rStyle w:val="Kommentaariviide"/>
        </w:rPr>
        <w:annotationRef/>
      </w:r>
      <w:r>
        <w:t>Lisage palun leheküljenumbrid.</w:t>
      </w:r>
    </w:p>
  </w:comment>
  <w:comment w:id="1" w:author="Mari Koik" w:date="2024-04-02T14:34:00Z" w:initials="MK">
    <w:p w14:paraId="017FBB2D" w14:textId="486D87B9" w:rsidR="008723F4" w:rsidRDefault="008723F4" w:rsidP="008F7AB2">
      <w:pPr>
        <w:pStyle w:val="Kommentaaritekst"/>
      </w:pPr>
      <w:r>
        <w:rPr>
          <w:rStyle w:val="Kommentaariviide"/>
        </w:rPr>
        <w:annotationRef/>
      </w:r>
      <w:r>
        <w:t xml:space="preserve">Kas mõlemad </w:t>
      </w:r>
      <w:r>
        <w:rPr>
          <w:i/>
          <w:iCs/>
        </w:rPr>
        <w:t xml:space="preserve">keelud </w:t>
      </w:r>
      <w:r>
        <w:t xml:space="preserve">tuleb asendada? Sel juhul tuleks lisada </w:t>
      </w:r>
      <w:r>
        <w:rPr>
          <w:i/>
          <w:iCs/>
        </w:rPr>
        <w:t>läbivalt</w:t>
      </w:r>
      <w:r>
        <w:t>.</w:t>
      </w:r>
    </w:p>
  </w:comment>
  <w:comment w:id="2" w:author="Mari Koik" w:date="2024-04-02T14:43:00Z" w:initials="MK">
    <w:p w14:paraId="40EA6F91" w14:textId="77777777" w:rsidR="008723F4" w:rsidRDefault="008723F4" w:rsidP="00681E04">
      <w:pPr>
        <w:pStyle w:val="Kommentaaritekst"/>
      </w:pPr>
      <w:r>
        <w:rPr>
          <w:rStyle w:val="Kommentaariviide"/>
        </w:rPr>
        <w:annotationRef/>
      </w:r>
      <w:r>
        <w:t>Kas see tingimus kehtib mõlemal juhul, nii siis, kui ei ole karistatav, kui ka siis, kui on süütegu? Lausest see ei selgu tegelikult.</w:t>
      </w:r>
    </w:p>
  </w:comment>
  <w:comment w:id="3" w:author="Helen Uustalu" w:date="2024-04-05T15:01:00Z" w:initials="HU">
    <w:p w14:paraId="555ED54E" w14:textId="77777777" w:rsidR="00BF563A" w:rsidRDefault="00BF563A" w:rsidP="00816823">
      <w:pPr>
        <w:pStyle w:val="Kommentaaritekst"/>
      </w:pPr>
      <w:r>
        <w:rPr>
          <w:rStyle w:val="Kommentaariviide"/>
        </w:rPr>
        <w:annotationRef/>
      </w:r>
      <w:r>
        <w:t xml:space="preserve">HÕNTE  § 37 lg 2 kohaselt tuleb </w:t>
      </w:r>
      <w:r>
        <w:rPr>
          <w:u w:val="single"/>
        </w:rPr>
        <w:t>vältida</w:t>
      </w:r>
      <w:r>
        <w:t xml:space="preserve"> numeratsiooni muutmist </w:t>
      </w:r>
    </w:p>
  </w:comment>
  <w:comment w:id="4" w:author="Mari Koik" w:date="2024-04-03T13:51:00Z" w:initials="MK">
    <w:p w14:paraId="160AC8B2" w14:textId="2E27C726" w:rsidR="00B9330F" w:rsidRDefault="00B9330F" w:rsidP="00F92CA1">
      <w:pPr>
        <w:pStyle w:val="Kommentaaritekst"/>
      </w:pPr>
      <w:r>
        <w:rPr>
          <w:rStyle w:val="Kommentaariviide"/>
        </w:rPr>
        <w:annotationRef/>
      </w:r>
      <w:r>
        <w:rPr>
          <w:i/>
          <w:iCs/>
        </w:rPr>
        <w:t xml:space="preserve">teatab </w:t>
      </w:r>
      <w:r>
        <w:t xml:space="preserve">on ainsuses, seepärast asendasin </w:t>
      </w:r>
      <w:r>
        <w:rPr>
          <w:i/>
          <w:iCs/>
        </w:rPr>
        <w:t>ja või</w:t>
      </w:r>
      <w:r>
        <w:t>ga</w:t>
      </w:r>
    </w:p>
  </w:comment>
  <w:comment w:id="16" w:author="Mari Koik" w:date="2024-04-02T14:49:00Z" w:initials="MK">
    <w:p w14:paraId="476EE861" w14:textId="2CAC8FCD" w:rsidR="005B6B08" w:rsidRDefault="005B6B08" w:rsidP="00062B34">
      <w:pPr>
        <w:pStyle w:val="Kommentaaritekst"/>
      </w:pPr>
      <w:r>
        <w:rPr>
          <w:rStyle w:val="Kommentaariviide"/>
        </w:rPr>
        <w:annotationRef/>
      </w:r>
      <w:r>
        <w:t xml:space="preserve">Või: </w:t>
      </w:r>
      <w:r>
        <w:rPr>
          <w:i/>
          <w:iCs/>
        </w:rPr>
        <w:t>anda</w:t>
      </w:r>
      <w:r>
        <w:t>?</w:t>
      </w:r>
    </w:p>
  </w:comment>
  <w:comment w:id="19" w:author="Mari Koik" w:date="2024-04-02T14:47:00Z" w:initials="MK">
    <w:p w14:paraId="4CDD65B2" w14:textId="77777777" w:rsidR="005B6B08" w:rsidRDefault="005B6B08" w:rsidP="00A33CB2">
      <w:pPr>
        <w:pStyle w:val="Kommentaaritekst"/>
      </w:pPr>
      <w:r>
        <w:rPr>
          <w:rStyle w:val="Kommentaariviide"/>
        </w:rPr>
        <w:annotationRef/>
      </w:r>
      <w:r>
        <w:t xml:space="preserve">Lahku. Ei leidnud seadusest sellist terminit: </w:t>
      </w:r>
      <w:r>
        <w:rPr>
          <w:i/>
          <w:iCs/>
        </w:rPr>
        <w:t>juhtumimenetlus</w:t>
      </w:r>
      <w:r>
        <w:t>.</w:t>
      </w:r>
    </w:p>
  </w:comment>
  <w:comment w:id="24" w:author="Mari Koik" w:date="2024-04-03T13:53:00Z" w:initials="MK">
    <w:p w14:paraId="2FC92EA7" w14:textId="77777777" w:rsidR="00B9330F" w:rsidRDefault="00B9330F" w:rsidP="0063482E">
      <w:pPr>
        <w:pStyle w:val="Kommentaaritekst"/>
      </w:pPr>
      <w:r>
        <w:rPr>
          <w:rStyle w:val="Kommentaariviide"/>
        </w:rPr>
        <w:annotationRef/>
      </w:r>
      <w:r>
        <w:t>Nii on selgem, kes mida saab.</w:t>
      </w:r>
    </w:p>
  </w:comment>
  <w:comment w:id="40" w:author="Mari Koik" w:date="2024-04-02T15:28:00Z" w:initials="MK">
    <w:p w14:paraId="4F162BC7" w14:textId="77777777" w:rsidR="00B9330F" w:rsidRDefault="007E0B66" w:rsidP="006F019F">
      <w:pPr>
        <w:pStyle w:val="Kommentaaritekst"/>
      </w:pPr>
      <w:r>
        <w:rPr>
          <w:rStyle w:val="Kommentaariviide"/>
        </w:rPr>
        <w:annotationRef/>
      </w:r>
      <w:r w:rsidR="00B9330F">
        <w:rPr>
          <w:i/>
          <w:iCs/>
        </w:rPr>
        <w:t>andmed on .. koos osutaja isikuga</w:t>
      </w:r>
      <w:r w:rsidR="00B9330F">
        <w:t xml:space="preserve"> ei klapi hästi (st isik on andmed), parem öelda: ..</w:t>
      </w:r>
      <w:r w:rsidR="00B9330F">
        <w:rPr>
          <w:i/>
          <w:iCs/>
        </w:rPr>
        <w:t>osutaja nimi, nimetus</w:t>
      </w:r>
      <w:r w:rsidR="00B9330F">
        <w:t xml:space="preserve"> vms</w:t>
      </w:r>
    </w:p>
  </w:comment>
  <w:comment w:id="56" w:author="Mari Koik" w:date="2024-04-02T15:34:00Z" w:initials="MK">
    <w:p w14:paraId="63AF3D30" w14:textId="77777777" w:rsidR="00B9330F" w:rsidRDefault="007E0B66" w:rsidP="00ED4AEE">
      <w:pPr>
        <w:pStyle w:val="Kommentaaritekst"/>
      </w:pPr>
      <w:r>
        <w:rPr>
          <w:rStyle w:val="Kommentaariviide"/>
        </w:rPr>
        <w:annotationRef/>
      </w:r>
      <w:r w:rsidR="00B9330F">
        <w:t>sama</w:t>
      </w:r>
    </w:p>
  </w:comment>
  <w:comment w:id="60" w:author="Mari Koik" w:date="2024-04-02T15:39:00Z" w:initials="MK">
    <w:p w14:paraId="745D05B7" w14:textId="2E183E17" w:rsidR="003C68CD" w:rsidRDefault="003C68CD" w:rsidP="0035287F">
      <w:pPr>
        <w:pStyle w:val="Kommentaaritekst"/>
      </w:pPr>
      <w:r>
        <w:rPr>
          <w:rStyle w:val="Kommentaariviide"/>
        </w:rPr>
        <w:annotationRef/>
      </w:r>
      <w:r>
        <w:t>sama</w:t>
      </w:r>
    </w:p>
  </w:comment>
  <w:comment w:id="67" w:author="Helen Uustalu" w:date="2024-04-05T14:25:00Z" w:initials="HU">
    <w:p w14:paraId="2B68AF21" w14:textId="77777777" w:rsidR="00CA3816" w:rsidRDefault="00CA3816" w:rsidP="0057348C">
      <w:pPr>
        <w:pStyle w:val="Kommentaaritekst"/>
      </w:pPr>
      <w:r>
        <w:rPr>
          <w:rStyle w:val="Kommentaariviide"/>
        </w:rPr>
        <w:annotationRef/>
      </w:r>
      <w:r>
        <w:t>§ 15 lõikes 2 ja 3 loetelevad meetmeid, mida rakendatakse</w:t>
      </w:r>
    </w:p>
  </w:comment>
  <w:comment w:id="75" w:author="Mari Koik" w:date="2024-04-02T17:17:00Z" w:initials="MK">
    <w:p w14:paraId="412AE923" w14:textId="1A83113C" w:rsidR="002E294A" w:rsidRDefault="00875AB0" w:rsidP="00AD66F4">
      <w:pPr>
        <w:pStyle w:val="Kommentaaritekst"/>
      </w:pPr>
      <w:r>
        <w:rPr>
          <w:rStyle w:val="Kommentaariviide"/>
        </w:rPr>
        <w:annotationRef/>
      </w:r>
      <w:r w:rsidR="002E294A">
        <w:t xml:space="preserve">LasteKSis läbivalt lihtsalt: </w:t>
      </w:r>
      <w:r w:rsidR="002E294A">
        <w:rPr>
          <w:i/>
          <w:iCs/>
        </w:rPr>
        <w:t>lasteasutuses viibima</w:t>
      </w:r>
      <w:r w:rsidR="002E294A">
        <w:t>.</w:t>
      </w:r>
    </w:p>
  </w:comment>
  <w:comment w:id="81" w:author="Mari Koik" w:date="2024-04-03T13:57:00Z" w:initials="MK">
    <w:p w14:paraId="726182CB" w14:textId="77777777" w:rsidR="00B9330F" w:rsidRDefault="00B9330F" w:rsidP="00812FDC">
      <w:pPr>
        <w:pStyle w:val="Kommentaaritekst"/>
      </w:pPr>
      <w:r>
        <w:rPr>
          <w:rStyle w:val="Kommentaariviide"/>
        </w:rPr>
        <w:annotationRef/>
      </w:r>
      <w:r>
        <w:t>Kas võiks teha punktiloetelu? Oleks ülevaatlikum.</w:t>
      </w:r>
    </w:p>
  </w:comment>
  <w:comment w:id="100" w:author="Mari Koik" w:date="2024-04-02T16:01:00Z" w:initials="MK">
    <w:p w14:paraId="18A716DE" w14:textId="77777777" w:rsidR="00B9330F" w:rsidRDefault="00CB1C63" w:rsidP="00B90E59">
      <w:pPr>
        <w:pStyle w:val="Kommentaaritekst"/>
      </w:pPr>
      <w:r>
        <w:rPr>
          <w:rStyle w:val="Kommentaariviide"/>
        </w:rPr>
        <w:annotationRef/>
      </w:r>
      <w:r w:rsidR="00B9330F">
        <w:t xml:space="preserve">Siin oli valeseos "neile seisukohta või kaebust esitama". </w:t>
      </w:r>
    </w:p>
  </w:comment>
  <w:comment w:id="105" w:author="Mari Koik" w:date="2024-04-02T16:10:00Z" w:initials="MK">
    <w:p w14:paraId="6946BB86" w14:textId="719421D5" w:rsidR="00110C89" w:rsidRDefault="00110C89" w:rsidP="00C11AC3">
      <w:pPr>
        <w:pStyle w:val="Kommentaaritekst"/>
      </w:pPr>
      <w:r>
        <w:rPr>
          <w:rStyle w:val="Kommentaariviide"/>
        </w:rPr>
        <w:annotationRef/>
      </w:r>
      <w:r>
        <w:t>Terminikasutuse ühtlus, vt p 4 ja kogu PsAS.</w:t>
      </w:r>
    </w:p>
  </w:comment>
  <w:comment w:id="110" w:author="Helen Uustalu" w:date="2024-04-05T14:30:00Z" w:initials="HU">
    <w:p w14:paraId="280AE025" w14:textId="77777777" w:rsidR="00CA3816" w:rsidRDefault="00CA3816" w:rsidP="00F16CC8">
      <w:pPr>
        <w:pStyle w:val="Kommentaaritekst"/>
      </w:pPr>
      <w:r>
        <w:rPr>
          <w:rStyle w:val="Kommentaariviide"/>
        </w:rPr>
        <w:annotationRef/>
      </w:r>
      <w:r>
        <w:t>Kui see säte puudutab ainult lats, nagu nähtub lõikest 1, siis tuleks täiendada ka sätte pealkirja ja lõiget 2 sõnaga laps vastavas käändes.</w:t>
      </w:r>
    </w:p>
  </w:comment>
  <w:comment w:id="113" w:author="Helen Uustalu" w:date="2024-04-05T14:31:00Z" w:initials="HU">
    <w:p w14:paraId="00399CC4" w14:textId="77777777" w:rsidR="00CA3816" w:rsidRDefault="00CA3816" w:rsidP="00996405">
      <w:pPr>
        <w:pStyle w:val="Kommentaaritekst"/>
      </w:pPr>
      <w:r>
        <w:rPr>
          <w:rStyle w:val="Kommentaariviide"/>
        </w:rPr>
        <w:annotationRef/>
      </w:r>
      <w:r>
        <w:t>lisatavate p-de 7 ja 8 asemelon sisuliselt sobivamad asukohad p-d 1'1 ja 1'2.</w:t>
      </w:r>
    </w:p>
  </w:comment>
  <w:comment w:id="116" w:author="Mari Koik" w:date="2024-04-05T16:27:00Z" w:initials="MK">
    <w:p w14:paraId="7DA7E52E" w14:textId="77777777" w:rsidR="000E2C3C" w:rsidRDefault="000E2C3C" w:rsidP="00DE2C78">
      <w:pPr>
        <w:pStyle w:val="Kommentaaritekst"/>
      </w:pPr>
      <w:r>
        <w:rPr>
          <w:rStyle w:val="Kommentaariviide"/>
        </w:rPr>
        <w:annotationRef/>
      </w:r>
      <w:r>
        <w:t>See on täpsem.</w:t>
      </w:r>
    </w:p>
  </w:comment>
  <w:comment w:id="125" w:author="Mari Koik" w:date="2024-04-02T16:23:00Z" w:initials="MK">
    <w:p w14:paraId="2EE1E61B" w14:textId="4DA7FFFC" w:rsidR="00367340" w:rsidRDefault="00367340" w:rsidP="002132DE">
      <w:pPr>
        <w:pStyle w:val="Kommentaaritekst"/>
      </w:pPr>
      <w:r>
        <w:rPr>
          <w:rStyle w:val="Kommentaariviide"/>
        </w:rPr>
        <w:annotationRef/>
      </w:r>
      <w:r>
        <w:rPr>
          <w:i/>
          <w:iCs/>
        </w:rPr>
        <w:t>tugiteenuseid katma</w:t>
      </w:r>
      <w:r>
        <w:t xml:space="preserve"> - ei klapi hästi</w:t>
      </w:r>
    </w:p>
  </w:comment>
  <w:comment w:id="135" w:author="Mari Koik" w:date="2024-04-02T16:31:00Z" w:initials="MK">
    <w:p w14:paraId="25114ACE" w14:textId="77777777" w:rsidR="00B17132" w:rsidRDefault="00B17132" w:rsidP="00D73FB5">
      <w:pPr>
        <w:pStyle w:val="Kommentaaritekst"/>
      </w:pPr>
      <w:r>
        <w:rPr>
          <w:rStyle w:val="Kommentaariviide"/>
        </w:rPr>
        <w:annotationRef/>
      </w:r>
      <w:r>
        <w:t>Seal lõikes on nimetatud nii palju isikuid: üks võtab tasumiskohustuse üle, teised annavad selle üle, kolmas osutab teenust. Keda on mõeldud? Viide on liiga üldine.</w:t>
      </w:r>
    </w:p>
  </w:comment>
  <w:comment w:id="148" w:author="Mari Koik" w:date="2024-04-02T16:48:00Z" w:initials="MK">
    <w:p w14:paraId="5F551BF3" w14:textId="77777777" w:rsidR="00540505" w:rsidRDefault="00540505" w:rsidP="005B72D1">
      <w:pPr>
        <w:pStyle w:val="Kommentaaritekst"/>
      </w:pPr>
      <w:r>
        <w:rPr>
          <w:rStyle w:val="Kommentaariviide"/>
        </w:rPr>
        <w:annotationRef/>
      </w:r>
      <w:r>
        <w:t>Sama järjekord nagu esimeses lauses.</w:t>
      </w:r>
    </w:p>
  </w:comment>
  <w:comment w:id="155" w:author="Mari Koik" w:date="2024-04-02T17:02:00Z" w:initials="MK">
    <w:p w14:paraId="7C2C9C9C" w14:textId="77777777" w:rsidR="00CB7800" w:rsidRDefault="00CB7800" w:rsidP="00571A52">
      <w:pPr>
        <w:pStyle w:val="Kommentaaritekst"/>
      </w:pPr>
      <w:r>
        <w:rPr>
          <w:rStyle w:val="Kommentaariviide"/>
        </w:rPr>
        <w:annotationRef/>
      </w:r>
      <w:r>
        <w:t>See on ju ise sotsiaalhoolekande seadus. Kas viide on korrektne?</w:t>
      </w:r>
    </w:p>
  </w:comment>
  <w:comment w:id="158" w:author="Helen Uustalu" w:date="2024-03-26T10:00:00Z" w:initials="HU">
    <w:p w14:paraId="7539EBF0" w14:textId="40207DB8" w:rsidR="00562878" w:rsidRDefault="00562878" w:rsidP="003D7BF7">
      <w:pPr>
        <w:pStyle w:val="Kommentaaritekst"/>
      </w:pPr>
      <w:r>
        <w:rPr>
          <w:rStyle w:val="Kommentaariviide"/>
        </w:rPr>
        <w:annotationRef/>
      </w:r>
      <w:r>
        <w:t>Üleliigne tühi rida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75000A" w15:done="0"/>
  <w15:commentEx w15:paraId="017FBB2D" w15:done="0"/>
  <w15:commentEx w15:paraId="40EA6F91" w15:done="0"/>
  <w15:commentEx w15:paraId="555ED54E" w15:done="0"/>
  <w15:commentEx w15:paraId="160AC8B2" w15:done="0"/>
  <w15:commentEx w15:paraId="476EE861" w15:done="0"/>
  <w15:commentEx w15:paraId="4CDD65B2" w15:done="0"/>
  <w15:commentEx w15:paraId="2FC92EA7" w15:done="0"/>
  <w15:commentEx w15:paraId="4F162BC7" w15:done="0"/>
  <w15:commentEx w15:paraId="63AF3D30" w15:done="0"/>
  <w15:commentEx w15:paraId="745D05B7" w15:done="0"/>
  <w15:commentEx w15:paraId="2B68AF21" w15:done="0"/>
  <w15:commentEx w15:paraId="412AE923" w15:done="0"/>
  <w15:commentEx w15:paraId="726182CB" w15:done="0"/>
  <w15:commentEx w15:paraId="18A716DE" w15:done="0"/>
  <w15:commentEx w15:paraId="6946BB86" w15:done="0"/>
  <w15:commentEx w15:paraId="280AE025" w15:done="0"/>
  <w15:commentEx w15:paraId="00399CC4" w15:done="0"/>
  <w15:commentEx w15:paraId="7DA7E52E" w15:done="0"/>
  <w15:commentEx w15:paraId="2EE1E61B" w15:done="0"/>
  <w15:commentEx w15:paraId="25114ACE" w15:done="0"/>
  <w15:commentEx w15:paraId="5F551BF3" w15:done="0"/>
  <w15:commentEx w15:paraId="7C2C9C9C" w15:done="0"/>
  <w15:commentEx w15:paraId="7539EB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F8B2B" w16cex:dateUtc="2024-04-09T06:38:00Z"/>
  <w16cex:commentExtensible w16cex:durableId="29B695E5" w16cex:dateUtc="2024-04-02T11:34:00Z"/>
  <w16cex:commentExtensible w16cex:durableId="29B69807" w16cex:dateUtc="2024-04-02T11:43:00Z"/>
  <w16cex:commentExtensible w16cex:durableId="29BA90AE" w16cex:dateUtc="2024-04-05T12:01:00Z"/>
  <w16cex:commentExtensible w16cex:durableId="29B7DD45" w16cex:dateUtc="2024-04-03T10:51:00Z"/>
  <w16cex:commentExtensible w16cex:durableId="29B69975" w16cex:dateUtc="2024-04-02T11:49:00Z"/>
  <w16cex:commentExtensible w16cex:durableId="29B698E6" w16cex:dateUtc="2024-04-02T11:47:00Z"/>
  <w16cex:commentExtensible w16cex:durableId="29B7DDCD" w16cex:dateUtc="2024-04-03T10:53:00Z"/>
  <w16cex:commentExtensible w16cex:durableId="29B6A2AA" w16cex:dateUtc="2024-04-02T12:28:00Z"/>
  <w16cex:commentExtensible w16cex:durableId="29B6A40D" w16cex:dateUtc="2024-04-02T12:34:00Z"/>
  <w16cex:commentExtensible w16cex:durableId="29B6A54C" w16cex:dateUtc="2024-04-02T12:39:00Z"/>
  <w16cex:commentExtensible w16cex:durableId="29BA884B" w16cex:dateUtc="2024-04-05T11:25:00Z"/>
  <w16cex:commentExtensible w16cex:durableId="29B6BC2F" w16cex:dateUtc="2024-04-02T14:17:00Z"/>
  <w16cex:commentExtensible w16cex:durableId="29B7DEBA" w16cex:dateUtc="2024-04-03T10:57:00Z"/>
  <w16cex:commentExtensible w16cex:durableId="29B6AA74" w16cex:dateUtc="2024-04-02T13:01:00Z"/>
  <w16cex:commentExtensible w16cex:durableId="29B6AC59" w16cex:dateUtc="2024-04-02T13:10:00Z"/>
  <w16cex:commentExtensible w16cex:durableId="29BA8991" w16cex:dateUtc="2024-04-05T11:30:00Z"/>
  <w16cex:commentExtensible w16cex:durableId="29BA89DB" w16cex:dateUtc="2024-04-05T11:31:00Z"/>
  <w16cex:commentExtensible w16cex:durableId="29BAA4E1" w16cex:dateUtc="2024-04-05T13:27:00Z"/>
  <w16cex:commentExtensible w16cex:durableId="29B6AF87" w16cex:dateUtc="2024-04-02T13:23:00Z"/>
  <w16cex:commentExtensible w16cex:durableId="29B6B16B" w16cex:dateUtc="2024-04-02T13:31:00Z"/>
  <w16cex:commentExtensible w16cex:durableId="29B6B544" w16cex:dateUtc="2024-04-02T13:48:00Z"/>
  <w16cex:commentExtensible w16cex:durableId="29B6B8BD" w16cex:dateUtc="2024-04-02T14:02:00Z"/>
  <w16cex:commentExtensible w16cex:durableId="29AD1B39" w16cex:dateUtc="2024-03-26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75000A" w16cid:durableId="29BF8B2B"/>
  <w16cid:commentId w16cid:paraId="017FBB2D" w16cid:durableId="29B695E5"/>
  <w16cid:commentId w16cid:paraId="40EA6F91" w16cid:durableId="29B69807"/>
  <w16cid:commentId w16cid:paraId="555ED54E" w16cid:durableId="29BA90AE"/>
  <w16cid:commentId w16cid:paraId="160AC8B2" w16cid:durableId="29B7DD45"/>
  <w16cid:commentId w16cid:paraId="476EE861" w16cid:durableId="29B69975"/>
  <w16cid:commentId w16cid:paraId="4CDD65B2" w16cid:durableId="29B698E6"/>
  <w16cid:commentId w16cid:paraId="2FC92EA7" w16cid:durableId="29B7DDCD"/>
  <w16cid:commentId w16cid:paraId="4F162BC7" w16cid:durableId="29B6A2AA"/>
  <w16cid:commentId w16cid:paraId="63AF3D30" w16cid:durableId="29B6A40D"/>
  <w16cid:commentId w16cid:paraId="745D05B7" w16cid:durableId="29B6A54C"/>
  <w16cid:commentId w16cid:paraId="2B68AF21" w16cid:durableId="29BA884B"/>
  <w16cid:commentId w16cid:paraId="412AE923" w16cid:durableId="29B6BC2F"/>
  <w16cid:commentId w16cid:paraId="726182CB" w16cid:durableId="29B7DEBA"/>
  <w16cid:commentId w16cid:paraId="18A716DE" w16cid:durableId="29B6AA74"/>
  <w16cid:commentId w16cid:paraId="6946BB86" w16cid:durableId="29B6AC59"/>
  <w16cid:commentId w16cid:paraId="280AE025" w16cid:durableId="29BA8991"/>
  <w16cid:commentId w16cid:paraId="00399CC4" w16cid:durableId="29BA89DB"/>
  <w16cid:commentId w16cid:paraId="7DA7E52E" w16cid:durableId="29BAA4E1"/>
  <w16cid:commentId w16cid:paraId="2EE1E61B" w16cid:durableId="29B6AF87"/>
  <w16cid:commentId w16cid:paraId="25114ACE" w16cid:durableId="29B6B16B"/>
  <w16cid:commentId w16cid:paraId="5F551BF3" w16cid:durableId="29B6B544"/>
  <w16cid:commentId w16cid:paraId="7C2C9C9C" w16cid:durableId="29B6B8BD"/>
  <w16cid:commentId w16cid:paraId="7539EBF0" w16cid:durableId="29AD1B3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3129"/>
    <w:multiLevelType w:val="hybridMultilevel"/>
    <w:tmpl w:val="416C503C"/>
    <w:lvl w:ilvl="0" w:tplc="50D20558">
      <w:start w:val="1"/>
      <w:numFmt w:val="decimal"/>
      <w:lvlText w:val="(%1)"/>
      <w:lvlJc w:val="left"/>
      <w:pPr>
        <w:ind w:left="4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80" w:hanging="360"/>
      </w:pPr>
    </w:lvl>
    <w:lvl w:ilvl="2" w:tplc="0425001B" w:tentative="1">
      <w:start w:val="1"/>
      <w:numFmt w:val="lowerRoman"/>
      <w:lvlText w:val="%3."/>
      <w:lvlJc w:val="right"/>
      <w:pPr>
        <w:ind w:left="1900" w:hanging="180"/>
      </w:pPr>
    </w:lvl>
    <w:lvl w:ilvl="3" w:tplc="0425000F" w:tentative="1">
      <w:start w:val="1"/>
      <w:numFmt w:val="decimal"/>
      <w:lvlText w:val="%4."/>
      <w:lvlJc w:val="left"/>
      <w:pPr>
        <w:ind w:left="2620" w:hanging="360"/>
      </w:pPr>
    </w:lvl>
    <w:lvl w:ilvl="4" w:tplc="04250019" w:tentative="1">
      <w:start w:val="1"/>
      <w:numFmt w:val="lowerLetter"/>
      <w:lvlText w:val="%5."/>
      <w:lvlJc w:val="left"/>
      <w:pPr>
        <w:ind w:left="3340" w:hanging="360"/>
      </w:pPr>
    </w:lvl>
    <w:lvl w:ilvl="5" w:tplc="0425001B" w:tentative="1">
      <w:start w:val="1"/>
      <w:numFmt w:val="lowerRoman"/>
      <w:lvlText w:val="%6."/>
      <w:lvlJc w:val="right"/>
      <w:pPr>
        <w:ind w:left="4060" w:hanging="180"/>
      </w:pPr>
    </w:lvl>
    <w:lvl w:ilvl="6" w:tplc="0425000F" w:tentative="1">
      <w:start w:val="1"/>
      <w:numFmt w:val="decimal"/>
      <w:lvlText w:val="%7."/>
      <w:lvlJc w:val="left"/>
      <w:pPr>
        <w:ind w:left="4780" w:hanging="360"/>
      </w:pPr>
    </w:lvl>
    <w:lvl w:ilvl="7" w:tplc="04250019" w:tentative="1">
      <w:start w:val="1"/>
      <w:numFmt w:val="lowerLetter"/>
      <w:lvlText w:val="%8."/>
      <w:lvlJc w:val="left"/>
      <w:pPr>
        <w:ind w:left="5500" w:hanging="360"/>
      </w:pPr>
    </w:lvl>
    <w:lvl w:ilvl="8" w:tplc="042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85E0023"/>
    <w:multiLevelType w:val="hybridMultilevel"/>
    <w:tmpl w:val="BE0C70C6"/>
    <w:lvl w:ilvl="0" w:tplc="E40408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849DE"/>
    <w:multiLevelType w:val="hybridMultilevel"/>
    <w:tmpl w:val="1A52FD38"/>
    <w:lvl w:ilvl="0" w:tplc="FA9AAD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24D2E"/>
    <w:multiLevelType w:val="multilevel"/>
    <w:tmpl w:val="51102C20"/>
    <w:lvl w:ilvl="0">
      <w:start w:val="1"/>
      <w:numFmt w:val="decimal"/>
      <w:lvlText w:val="(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39193C"/>
    <w:multiLevelType w:val="hybridMultilevel"/>
    <w:tmpl w:val="ABBCE52C"/>
    <w:lvl w:ilvl="0" w:tplc="EF4CCE16">
      <w:start w:val="1"/>
      <w:numFmt w:val="decimal"/>
      <w:lvlText w:val="(%1)"/>
      <w:lvlJc w:val="left"/>
      <w:pPr>
        <w:ind w:left="4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80" w:hanging="360"/>
      </w:pPr>
    </w:lvl>
    <w:lvl w:ilvl="2" w:tplc="0425001B" w:tentative="1">
      <w:start w:val="1"/>
      <w:numFmt w:val="lowerRoman"/>
      <w:lvlText w:val="%3."/>
      <w:lvlJc w:val="right"/>
      <w:pPr>
        <w:ind w:left="1900" w:hanging="180"/>
      </w:pPr>
    </w:lvl>
    <w:lvl w:ilvl="3" w:tplc="0425000F" w:tentative="1">
      <w:start w:val="1"/>
      <w:numFmt w:val="decimal"/>
      <w:lvlText w:val="%4."/>
      <w:lvlJc w:val="left"/>
      <w:pPr>
        <w:ind w:left="2620" w:hanging="360"/>
      </w:pPr>
    </w:lvl>
    <w:lvl w:ilvl="4" w:tplc="04250019" w:tentative="1">
      <w:start w:val="1"/>
      <w:numFmt w:val="lowerLetter"/>
      <w:lvlText w:val="%5."/>
      <w:lvlJc w:val="left"/>
      <w:pPr>
        <w:ind w:left="3340" w:hanging="360"/>
      </w:pPr>
    </w:lvl>
    <w:lvl w:ilvl="5" w:tplc="0425001B" w:tentative="1">
      <w:start w:val="1"/>
      <w:numFmt w:val="lowerRoman"/>
      <w:lvlText w:val="%6."/>
      <w:lvlJc w:val="right"/>
      <w:pPr>
        <w:ind w:left="4060" w:hanging="180"/>
      </w:pPr>
    </w:lvl>
    <w:lvl w:ilvl="6" w:tplc="0425000F" w:tentative="1">
      <w:start w:val="1"/>
      <w:numFmt w:val="decimal"/>
      <w:lvlText w:val="%7."/>
      <w:lvlJc w:val="left"/>
      <w:pPr>
        <w:ind w:left="4780" w:hanging="360"/>
      </w:pPr>
    </w:lvl>
    <w:lvl w:ilvl="7" w:tplc="04250019" w:tentative="1">
      <w:start w:val="1"/>
      <w:numFmt w:val="lowerLetter"/>
      <w:lvlText w:val="%8."/>
      <w:lvlJc w:val="left"/>
      <w:pPr>
        <w:ind w:left="5500" w:hanging="360"/>
      </w:pPr>
    </w:lvl>
    <w:lvl w:ilvl="8" w:tplc="042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5" w15:restartNumberingAfterBreak="0">
    <w:nsid w:val="4CD545A5"/>
    <w:multiLevelType w:val="hybridMultilevel"/>
    <w:tmpl w:val="13AAC9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A13A9"/>
    <w:multiLevelType w:val="hybridMultilevel"/>
    <w:tmpl w:val="FE3CC7FC"/>
    <w:lvl w:ilvl="0" w:tplc="9942F2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85FDD"/>
    <w:multiLevelType w:val="hybridMultilevel"/>
    <w:tmpl w:val="3DC04668"/>
    <w:lvl w:ilvl="0" w:tplc="F48EA212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80" w:hanging="360"/>
      </w:pPr>
    </w:lvl>
    <w:lvl w:ilvl="2" w:tplc="0425001B" w:tentative="1">
      <w:start w:val="1"/>
      <w:numFmt w:val="lowerRoman"/>
      <w:lvlText w:val="%3."/>
      <w:lvlJc w:val="right"/>
      <w:pPr>
        <w:ind w:left="1900" w:hanging="180"/>
      </w:pPr>
    </w:lvl>
    <w:lvl w:ilvl="3" w:tplc="0425000F" w:tentative="1">
      <w:start w:val="1"/>
      <w:numFmt w:val="decimal"/>
      <w:lvlText w:val="%4."/>
      <w:lvlJc w:val="left"/>
      <w:pPr>
        <w:ind w:left="2620" w:hanging="360"/>
      </w:pPr>
    </w:lvl>
    <w:lvl w:ilvl="4" w:tplc="04250019" w:tentative="1">
      <w:start w:val="1"/>
      <w:numFmt w:val="lowerLetter"/>
      <w:lvlText w:val="%5."/>
      <w:lvlJc w:val="left"/>
      <w:pPr>
        <w:ind w:left="3340" w:hanging="360"/>
      </w:pPr>
    </w:lvl>
    <w:lvl w:ilvl="5" w:tplc="0425001B" w:tentative="1">
      <w:start w:val="1"/>
      <w:numFmt w:val="lowerRoman"/>
      <w:lvlText w:val="%6."/>
      <w:lvlJc w:val="right"/>
      <w:pPr>
        <w:ind w:left="4060" w:hanging="180"/>
      </w:pPr>
    </w:lvl>
    <w:lvl w:ilvl="6" w:tplc="0425000F" w:tentative="1">
      <w:start w:val="1"/>
      <w:numFmt w:val="decimal"/>
      <w:lvlText w:val="%7."/>
      <w:lvlJc w:val="left"/>
      <w:pPr>
        <w:ind w:left="4780" w:hanging="360"/>
      </w:pPr>
    </w:lvl>
    <w:lvl w:ilvl="7" w:tplc="04250019" w:tentative="1">
      <w:start w:val="1"/>
      <w:numFmt w:val="lowerLetter"/>
      <w:lvlText w:val="%8."/>
      <w:lvlJc w:val="left"/>
      <w:pPr>
        <w:ind w:left="5500" w:hanging="360"/>
      </w:pPr>
    </w:lvl>
    <w:lvl w:ilvl="8" w:tplc="042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039477141">
    <w:abstractNumId w:val="1"/>
  </w:num>
  <w:num w:numId="2" w16cid:durableId="1578319453">
    <w:abstractNumId w:val="0"/>
  </w:num>
  <w:num w:numId="3" w16cid:durableId="1638998457">
    <w:abstractNumId w:val="4"/>
  </w:num>
  <w:num w:numId="4" w16cid:durableId="745611405">
    <w:abstractNumId w:val="7"/>
  </w:num>
  <w:num w:numId="5" w16cid:durableId="1329358501">
    <w:abstractNumId w:val="5"/>
  </w:num>
  <w:num w:numId="6" w16cid:durableId="877202532">
    <w:abstractNumId w:val="2"/>
  </w:num>
  <w:num w:numId="7" w16cid:durableId="141166340">
    <w:abstractNumId w:val="3"/>
  </w:num>
  <w:num w:numId="8" w16cid:durableId="207277402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 Uustalu">
    <w15:presenceInfo w15:providerId="AD" w15:userId="S::Helen.Uustalu@just.ee::dae08b0d-4fb1-4621-9d19-6c7572605faa"/>
  </w15:person>
  <w15:person w15:author="Mari Koik">
    <w15:presenceInfo w15:providerId="AD" w15:userId="S::mari.koik@just.ee::35ec3d9a-739e-4d69-8d21-732e3e4a96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1A3703"/>
    <w:rsid w:val="00000996"/>
    <w:rsid w:val="000038C6"/>
    <w:rsid w:val="00003E85"/>
    <w:rsid w:val="0000410F"/>
    <w:rsid w:val="00007400"/>
    <w:rsid w:val="00010ADF"/>
    <w:rsid w:val="00010E3F"/>
    <w:rsid w:val="00010F4C"/>
    <w:rsid w:val="000117FE"/>
    <w:rsid w:val="000126AD"/>
    <w:rsid w:val="00013528"/>
    <w:rsid w:val="00015A8B"/>
    <w:rsid w:val="00015BF0"/>
    <w:rsid w:val="00015BF7"/>
    <w:rsid w:val="00015EC1"/>
    <w:rsid w:val="00017249"/>
    <w:rsid w:val="00020E4E"/>
    <w:rsid w:val="0002193B"/>
    <w:rsid w:val="00021A11"/>
    <w:rsid w:val="00021C30"/>
    <w:rsid w:val="000224A1"/>
    <w:rsid w:val="00022909"/>
    <w:rsid w:val="00022C78"/>
    <w:rsid w:val="00024182"/>
    <w:rsid w:val="00024DE5"/>
    <w:rsid w:val="000259AC"/>
    <w:rsid w:val="000277DB"/>
    <w:rsid w:val="0003038C"/>
    <w:rsid w:val="00031A15"/>
    <w:rsid w:val="000338F6"/>
    <w:rsid w:val="00033D12"/>
    <w:rsid w:val="0003571D"/>
    <w:rsid w:val="00036229"/>
    <w:rsid w:val="00037906"/>
    <w:rsid w:val="00040049"/>
    <w:rsid w:val="00040EED"/>
    <w:rsid w:val="00042803"/>
    <w:rsid w:val="000442A1"/>
    <w:rsid w:val="000443C4"/>
    <w:rsid w:val="00046755"/>
    <w:rsid w:val="00047373"/>
    <w:rsid w:val="000539A3"/>
    <w:rsid w:val="00054250"/>
    <w:rsid w:val="0005434C"/>
    <w:rsid w:val="0005768D"/>
    <w:rsid w:val="00060C52"/>
    <w:rsid w:val="00061CFE"/>
    <w:rsid w:val="000669C3"/>
    <w:rsid w:val="000674F5"/>
    <w:rsid w:val="0007051C"/>
    <w:rsid w:val="00071F70"/>
    <w:rsid w:val="0007351F"/>
    <w:rsid w:val="00073744"/>
    <w:rsid w:val="000748A1"/>
    <w:rsid w:val="000764C0"/>
    <w:rsid w:val="000767FF"/>
    <w:rsid w:val="0008041F"/>
    <w:rsid w:val="00081C3B"/>
    <w:rsid w:val="00082CD3"/>
    <w:rsid w:val="000834EA"/>
    <w:rsid w:val="00085DC8"/>
    <w:rsid w:val="0008696E"/>
    <w:rsid w:val="00087455"/>
    <w:rsid w:val="000915AB"/>
    <w:rsid w:val="00091654"/>
    <w:rsid w:val="00091BDA"/>
    <w:rsid w:val="000929CD"/>
    <w:rsid w:val="00092B6E"/>
    <w:rsid w:val="00095536"/>
    <w:rsid w:val="00096A8F"/>
    <w:rsid w:val="000974CB"/>
    <w:rsid w:val="000977CD"/>
    <w:rsid w:val="000A1A45"/>
    <w:rsid w:val="000A2251"/>
    <w:rsid w:val="000A2748"/>
    <w:rsid w:val="000A3B25"/>
    <w:rsid w:val="000A3F61"/>
    <w:rsid w:val="000A4577"/>
    <w:rsid w:val="000A4606"/>
    <w:rsid w:val="000A4C87"/>
    <w:rsid w:val="000A527A"/>
    <w:rsid w:val="000A5E71"/>
    <w:rsid w:val="000B23FA"/>
    <w:rsid w:val="000B3E1E"/>
    <w:rsid w:val="000B6C76"/>
    <w:rsid w:val="000B78E4"/>
    <w:rsid w:val="000B7AF3"/>
    <w:rsid w:val="000C2B56"/>
    <w:rsid w:val="000C3587"/>
    <w:rsid w:val="000C43F8"/>
    <w:rsid w:val="000C5911"/>
    <w:rsid w:val="000C6F52"/>
    <w:rsid w:val="000C7886"/>
    <w:rsid w:val="000D5A7F"/>
    <w:rsid w:val="000D608E"/>
    <w:rsid w:val="000D66D8"/>
    <w:rsid w:val="000E093E"/>
    <w:rsid w:val="000E1210"/>
    <w:rsid w:val="000E1E71"/>
    <w:rsid w:val="000E1EC0"/>
    <w:rsid w:val="000E2C3C"/>
    <w:rsid w:val="000E3AB0"/>
    <w:rsid w:val="000E535A"/>
    <w:rsid w:val="000E699A"/>
    <w:rsid w:val="000E7481"/>
    <w:rsid w:val="000F0C64"/>
    <w:rsid w:val="000F3268"/>
    <w:rsid w:val="000F60AD"/>
    <w:rsid w:val="000F6303"/>
    <w:rsid w:val="000F6AB8"/>
    <w:rsid w:val="000F6BBE"/>
    <w:rsid w:val="0010068F"/>
    <w:rsid w:val="00102CFA"/>
    <w:rsid w:val="00103477"/>
    <w:rsid w:val="0010495F"/>
    <w:rsid w:val="001049C6"/>
    <w:rsid w:val="00104A92"/>
    <w:rsid w:val="00104ECA"/>
    <w:rsid w:val="001057DF"/>
    <w:rsid w:val="00105AD1"/>
    <w:rsid w:val="00105C28"/>
    <w:rsid w:val="00106A9F"/>
    <w:rsid w:val="001102FC"/>
    <w:rsid w:val="00110C89"/>
    <w:rsid w:val="001113C3"/>
    <w:rsid w:val="00111AFC"/>
    <w:rsid w:val="00113691"/>
    <w:rsid w:val="001140BD"/>
    <w:rsid w:val="00115CD0"/>
    <w:rsid w:val="0011634D"/>
    <w:rsid w:val="00116E4C"/>
    <w:rsid w:val="0011765B"/>
    <w:rsid w:val="00121EE2"/>
    <w:rsid w:val="00122454"/>
    <w:rsid w:val="0012400E"/>
    <w:rsid w:val="00124C3C"/>
    <w:rsid w:val="00124D74"/>
    <w:rsid w:val="001266AA"/>
    <w:rsid w:val="0013045C"/>
    <w:rsid w:val="00130C60"/>
    <w:rsid w:val="001325B2"/>
    <w:rsid w:val="001328E3"/>
    <w:rsid w:val="00135475"/>
    <w:rsid w:val="001415C5"/>
    <w:rsid w:val="00142BB5"/>
    <w:rsid w:val="0014334B"/>
    <w:rsid w:val="001443FC"/>
    <w:rsid w:val="00146403"/>
    <w:rsid w:val="0014666A"/>
    <w:rsid w:val="00147A41"/>
    <w:rsid w:val="00147FBD"/>
    <w:rsid w:val="001504E7"/>
    <w:rsid w:val="001510A7"/>
    <w:rsid w:val="00151FCE"/>
    <w:rsid w:val="00152C21"/>
    <w:rsid w:val="00153EFF"/>
    <w:rsid w:val="00154AAB"/>
    <w:rsid w:val="001554C2"/>
    <w:rsid w:val="00155865"/>
    <w:rsid w:val="00155FE4"/>
    <w:rsid w:val="00156F85"/>
    <w:rsid w:val="00157D31"/>
    <w:rsid w:val="00161526"/>
    <w:rsid w:val="00162609"/>
    <w:rsid w:val="00162637"/>
    <w:rsid w:val="001647C3"/>
    <w:rsid w:val="0016502B"/>
    <w:rsid w:val="00165498"/>
    <w:rsid w:val="00166529"/>
    <w:rsid w:val="00171374"/>
    <w:rsid w:val="001715F0"/>
    <w:rsid w:val="00171AF7"/>
    <w:rsid w:val="00173D4B"/>
    <w:rsid w:val="001812C3"/>
    <w:rsid w:val="00181700"/>
    <w:rsid w:val="00181956"/>
    <w:rsid w:val="00182FC5"/>
    <w:rsid w:val="00183893"/>
    <w:rsid w:val="001843CD"/>
    <w:rsid w:val="00184877"/>
    <w:rsid w:val="00184CB0"/>
    <w:rsid w:val="00186DC9"/>
    <w:rsid w:val="00187566"/>
    <w:rsid w:val="001907E1"/>
    <w:rsid w:val="00191B18"/>
    <w:rsid w:val="0019229D"/>
    <w:rsid w:val="001924C8"/>
    <w:rsid w:val="001935C4"/>
    <w:rsid w:val="0019420B"/>
    <w:rsid w:val="00197484"/>
    <w:rsid w:val="00197861"/>
    <w:rsid w:val="00197DAD"/>
    <w:rsid w:val="001A00A4"/>
    <w:rsid w:val="001A1680"/>
    <w:rsid w:val="001A1C4B"/>
    <w:rsid w:val="001A25CD"/>
    <w:rsid w:val="001A2E7F"/>
    <w:rsid w:val="001A7ECE"/>
    <w:rsid w:val="001B0EAB"/>
    <w:rsid w:val="001B22D9"/>
    <w:rsid w:val="001B431A"/>
    <w:rsid w:val="001B50B1"/>
    <w:rsid w:val="001B6A95"/>
    <w:rsid w:val="001B7663"/>
    <w:rsid w:val="001C0485"/>
    <w:rsid w:val="001C1478"/>
    <w:rsid w:val="001C362E"/>
    <w:rsid w:val="001D1EC2"/>
    <w:rsid w:val="001D3AE0"/>
    <w:rsid w:val="001D4996"/>
    <w:rsid w:val="001D5084"/>
    <w:rsid w:val="001D60C5"/>
    <w:rsid w:val="001D7D2C"/>
    <w:rsid w:val="001E0422"/>
    <w:rsid w:val="001E0423"/>
    <w:rsid w:val="001E385E"/>
    <w:rsid w:val="001E3D9F"/>
    <w:rsid w:val="001E4290"/>
    <w:rsid w:val="001E4838"/>
    <w:rsid w:val="001E54C7"/>
    <w:rsid w:val="001E713B"/>
    <w:rsid w:val="001E7C8D"/>
    <w:rsid w:val="001F2A0B"/>
    <w:rsid w:val="001F7EAD"/>
    <w:rsid w:val="00202052"/>
    <w:rsid w:val="002038F7"/>
    <w:rsid w:val="00205FEB"/>
    <w:rsid w:val="00206572"/>
    <w:rsid w:val="002070BB"/>
    <w:rsid w:val="00211538"/>
    <w:rsid w:val="00211828"/>
    <w:rsid w:val="00211AA0"/>
    <w:rsid w:val="002138AC"/>
    <w:rsid w:val="00214794"/>
    <w:rsid w:val="00214797"/>
    <w:rsid w:val="002149AE"/>
    <w:rsid w:val="00215823"/>
    <w:rsid w:val="00215A93"/>
    <w:rsid w:val="002164F4"/>
    <w:rsid w:val="002210E8"/>
    <w:rsid w:val="00223821"/>
    <w:rsid w:val="00223FB8"/>
    <w:rsid w:val="002249AA"/>
    <w:rsid w:val="00225543"/>
    <w:rsid w:val="00227874"/>
    <w:rsid w:val="002306F7"/>
    <w:rsid w:val="00232DDA"/>
    <w:rsid w:val="00232F3F"/>
    <w:rsid w:val="002339EE"/>
    <w:rsid w:val="00236384"/>
    <w:rsid w:val="00237A4B"/>
    <w:rsid w:val="00242BBF"/>
    <w:rsid w:val="0024366B"/>
    <w:rsid w:val="00244FFC"/>
    <w:rsid w:val="00247EBA"/>
    <w:rsid w:val="00251B75"/>
    <w:rsid w:val="0025200C"/>
    <w:rsid w:val="00253BEC"/>
    <w:rsid w:val="00254CE8"/>
    <w:rsid w:val="0025528A"/>
    <w:rsid w:val="00256E2B"/>
    <w:rsid w:val="002573CE"/>
    <w:rsid w:val="00262BBF"/>
    <w:rsid w:val="002638B3"/>
    <w:rsid w:val="00265766"/>
    <w:rsid w:val="00265958"/>
    <w:rsid w:val="00266D4D"/>
    <w:rsid w:val="00267629"/>
    <w:rsid w:val="0027253E"/>
    <w:rsid w:val="00273612"/>
    <w:rsid w:val="00273E48"/>
    <w:rsid w:val="00274B84"/>
    <w:rsid w:val="00275C0E"/>
    <w:rsid w:val="00281163"/>
    <w:rsid w:val="0028223C"/>
    <w:rsid w:val="00282C38"/>
    <w:rsid w:val="00282FEB"/>
    <w:rsid w:val="002835FD"/>
    <w:rsid w:val="00284616"/>
    <w:rsid w:val="00284771"/>
    <w:rsid w:val="00285DF6"/>
    <w:rsid w:val="00286DBF"/>
    <w:rsid w:val="00287BB5"/>
    <w:rsid w:val="00290309"/>
    <w:rsid w:val="0029215E"/>
    <w:rsid w:val="00293EE4"/>
    <w:rsid w:val="00294336"/>
    <w:rsid w:val="00294791"/>
    <w:rsid w:val="002958D9"/>
    <w:rsid w:val="00296257"/>
    <w:rsid w:val="0029727E"/>
    <w:rsid w:val="002A01E0"/>
    <w:rsid w:val="002A0600"/>
    <w:rsid w:val="002A0BDC"/>
    <w:rsid w:val="002A0C4F"/>
    <w:rsid w:val="002A2B16"/>
    <w:rsid w:val="002A3CC7"/>
    <w:rsid w:val="002A48BE"/>
    <w:rsid w:val="002A68E5"/>
    <w:rsid w:val="002B046B"/>
    <w:rsid w:val="002B08DF"/>
    <w:rsid w:val="002B1756"/>
    <w:rsid w:val="002B2733"/>
    <w:rsid w:val="002B305C"/>
    <w:rsid w:val="002B4D84"/>
    <w:rsid w:val="002B665A"/>
    <w:rsid w:val="002B6FB2"/>
    <w:rsid w:val="002C04D0"/>
    <w:rsid w:val="002C0EEA"/>
    <w:rsid w:val="002C1F12"/>
    <w:rsid w:val="002C2523"/>
    <w:rsid w:val="002C254D"/>
    <w:rsid w:val="002C2698"/>
    <w:rsid w:val="002C3443"/>
    <w:rsid w:val="002C3930"/>
    <w:rsid w:val="002C44BE"/>
    <w:rsid w:val="002C49CB"/>
    <w:rsid w:val="002C4CC6"/>
    <w:rsid w:val="002C51BF"/>
    <w:rsid w:val="002C58C9"/>
    <w:rsid w:val="002C6963"/>
    <w:rsid w:val="002D20ED"/>
    <w:rsid w:val="002D23A3"/>
    <w:rsid w:val="002D2421"/>
    <w:rsid w:val="002D354C"/>
    <w:rsid w:val="002D3633"/>
    <w:rsid w:val="002D4C59"/>
    <w:rsid w:val="002D5E7D"/>
    <w:rsid w:val="002D6160"/>
    <w:rsid w:val="002D717E"/>
    <w:rsid w:val="002D718D"/>
    <w:rsid w:val="002D7DE6"/>
    <w:rsid w:val="002E06DE"/>
    <w:rsid w:val="002E24BE"/>
    <w:rsid w:val="002E294A"/>
    <w:rsid w:val="002E472A"/>
    <w:rsid w:val="002E4993"/>
    <w:rsid w:val="002E57FB"/>
    <w:rsid w:val="002F03E3"/>
    <w:rsid w:val="002F07B7"/>
    <w:rsid w:val="002F092F"/>
    <w:rsid w:val="002F3885"/>
    <w:rsid w:val="002F7219"/>
    <w:rsid w:val="003028DB"/>
    <w:rsid w:val="00302912"/>
    <w:rsid w:val="00303FF2"/>
    <w:rsid w:val="003110B6"/>
    <w:rsid w:val="00313E58"/>
    <w:rsid w:val="00321E67"/>
    <w:rsid w:val="003227C6"/>
    <w:rsid w:val="00325855"/>
    <w:rsid w:val="00327431"/>
    <w:rsid w:val="003307A3"/>
    <w:rsid w:val="00331B92"/>
    <w:rsid w:val="00334965"/>
    <w:rsid w:val="00340DB9"/>
    <w:rsid w:val="00341F10"/>
    <w:rsid w:val="0034210D"/>
    <w:rsid w:val="0034571A"/>
    <w:rsid w:val="00345971"/>
    <w:rsid w:val="00346E4D"/>
    <w:rsid w:val="00347F80"/>
    <w:rsid w:val="00354D25"/>
    <w:rsid w:val="00354EAC"/>
    <w:rsid w:val="003561E2"/>
    <w:rsid w:val="003568B6"/>
    <w:rsid w:val="00356FF8"/>
    <w:rsid w:val="00357A65"/>
    <w:rsid w:val="00357EF4"/>
    <w:rsid w:val="00361426"/>
    <w:rsid w:val="003625AA"/>
    <w:rsid w:val="00363E33"/>
    <w:rsid w:val="00364150"/>
    <w:rsid w:val="00364C71"/>
    <w:rsid w:val="00367340"/>
    <w:rsid w:val="0037232A"/>
    <w:rsid w:val="00372507"/>
    <w:rsid w:val="00372F8E"/>
    <w:rsid w:val="00374974"/>
    <w:rsid w:val="00374BE2"/>
    <w:rsid w:val="003758D7"/>
    <w:rsid w:val="003803EA"/>
    <w:rsid w:val="00381E9D"/>
    <w:rsid w:val="00381F41"/>
    <w:rsid w:val="0038258A"/>
    <w:rsid w:val="00382743"/>
    <w:rsid w:val="003828D2"/>
    <w:rsid w:val="00382A36"/>
    <w:rsid w:val="00383A38"/>
    <w:rsid w:val="00384CA8"/>
    <w:rsid w:val="00385ECC"/>
    <w:rsid w:val="00385ED2"/>
    <w:rsid w:val="003924FD"/>
    <w:rsid w:val="00392599"/>
    <w:rsid w:val="00392F4A"/>
    <w:rsid w:val="00397082"/>
    <w:rsid w:val="00397604"/>
    <w:rsid w:val="00397A19"/>
    <w:rsid w:val="003A2510"/>
    <w:rsid w:val="003A304F"/>
    <w:rsid w:val="003A3825"/>
    <w:rsid w:val="003A5CA0"/>
    <w:rsid w:val="003A60CB"/>
    <w:rsid w:val="003A6298"/>
    <w:rsid w:val="003B18A6"/>
    <w:rsid w:val="003B3CA1"/>
    <w:rsid w:val="003B73C4"/>
    <w:rsid w:val="003C1007"/>
    <w:rsid w:val="003C1D96"/>
    <w:rsid w:val="003C4F9F"/>
    <w:rsid w:val="003C4FA2"/>
    <w:rsid w:val="003C670D"/>
    <w:rsid w:val="003C68CD"/>
    <w:rsid w:val="003C7833"/>
    <w:rsid w:val="003D1066"/>
    <w:rsid w:val="003D2C94"/>
    <w:rsid w:val="003D34F9"/>
    <w:rsid w:val="003D3A71"/>
    <w:rsid w:val="003D5A4C"/>
    <w:rsid w:val="003D60CF"/>
    <w:rsid w:val="003D6C97"/>
    <w:rsid w:val="003E0822"/>
    <w:rsid w:val="003E196B"/>
    <w:rsid w:val="003E34B5"/>
    <w:rsid w:val="003E48F0"/>
    <w:rsid w:val="003E53DC"/>
    <w:rsid w:val="003E7744"/>
    <w:rsid w:val="003F0211"/>
    <w:rsid w:val="003F1148"/>
    <w:rsid w:val="003F398B"/>
    <w:rsid w:val="003F3B9A"/>
    <w:rsid w:val="003F40E2"/>
    <w:rsid w:val="003F7651"/>
    <w:rsid w:val="003F7C56"/>
    <w:rsid w:val="004030F3"/>
    <w:rsid w:val="00403C3E"/>
    <w:rsid w:val="00404624"/>
    <w:rsid w:val="00404907"/>
    <w:rsid w:val="00405012"/>
    <w:rsid w:val="00405414"/>
    <w:rsid w:val="00407745"/>
    <w:rsid w:val="0041089D"/>
    <w:rsid w:val="004111A0"/>
    <w:rsid w:val="00411DD4"/>
    <w:rsid w:val="00413BDF"/>
    <w:rsid w:val="00413CAD"/>
    <w:rsid w:val="0041558E"/>
    <w:rsid w:val="00423208"/>
    <w:rsid w:val="004238D7"/>
    <w:rsid w:val="00431853"/>
    <w:rsid w:val="00431FAC"/>
    <w:rsid w:val="00432191"/>
    <w:rsid w:val="004328FB"/>
    <w:rsid w:val="00432BB0"/>
    <w:rsid w:val="00436641"/>
    <w:rsid w:val="004373DF"/>
    <w:rsid w:val="0044492D"/>
    <w:rsid w:val="00444B1D"/>
    <w:rsid w:val="00445F7B"/>
    <w:rsid w:val="00446B83"/>
    <w:rsid w:val="00446CC5"/>
    <w:rsid w:val="00447E29"/>
    <w:rsid w:val="0045000E"/>
    <w:rsid w:val="00451AC2"/>
    <w:rsid w:val="00451CB2"/>
    <w:rsid w:val="00452E5A"/>
    <w:rsid w:val="00454B5F"/>
    <w:rsid w:val="00461F64"/>
    <w:rsid w:val="00462C45"/>
    <w:rsid w:val="0046451B"/>
    <w:rsid w:val="004678B6"/>
    <w:rsid w:val="00473830"/>
    <w:rsid w:val="00474F01"/>
    <w:rsid w:val="00475F77"/>
    <w:rsid w:val="00475FCB"/>
    <w:rsid w:val="004806C8"/>
    <w:rsid w:val="00484AF0"/>
    <w:rsid w:val="00485AD6"/>
    <w:rsid w:val="004874CE"/>
    <w:rsid w:val="00491050"/>
    <w:rsid w:val="004A2713"/>
    <w:rsid w:val="004A2F8C"/>
    <w:rsid w:val="004A5583"/>
    <w:rsid w:val="004A662E"/>
    <w:rsid w:val="004B138F"/>
    <w:rsid w:val="004B27E7"/>
    <w:rsid w:val="004B330C"/>
    <w:rsid w:val="004B403D"/>
    <w:rsid w:val="004B51D8"/>
    <w:rsid w:val="004B551B"/>
    <w:rsid w:val="004B6111"/>
    <w:rsid w:val="004B6522"/>
    <w:rsid w:val="004B73AB"/>
    <w:rsid w:val="004C0CF5"/>
    <w:rsid w:val="004C1E73"/>
    <w:rsid w:val="004C38FF"/>
    <w:rsid w:val="004C4E08"/>
    <w:rsid w:val="004D07AC"/>
    <w:rsid w:val="004D3436"/>
    <w:rsid w:val="004D50E0"/>
    <w:rsid w:val="004D62A2"/>
    <w:rsid w:val="004D7125"/>
    <w:rsid w:val="004E0CAF"/>
    <w:rsid w:val="004E1F96"/>
    <w:rsid w:val="004E2853"/>
    <w:rsid w:val="004F0ED0"/>
    <w:rsid w:val="004F2894"/>
    <w:rsid w:val="004F399B"/>
    <w:rsid w:val="004F5FDE"/>
    <w:rsid w:val="004F68BB"/>
    <w:rsid w:val="004F68FE"/>
    <w:rsid w:val="004F7043"/>
    <w:rsid w:val="0050048A"/>
    <w:rsid w:val="00500EA7"/>
    <w:rsid w:val="0050231F"/>
    <w:rsid w:val="00503479"/>
    <w:rsid w:val="00503DCF"/>
    <w:rsid w:val="0050479A"/>
    <w:rsid w:val="00504F10"/>
    <w:rsid w:val="0050609E"/>
    <w:rsid w:val="00506452"/>
    <w:rsid w:val="0050788D"/>
    <w:rsid w:val="005125F7"/>
    <w:rsid w:val="00512809"/>
    <w:rsid w:val="00513142"/>
    <w:rsid w:val="00513442"/>
    <w:rsid w:val="00514814"/>
    <w:rsid w:val="00516E30"/>
    <w:rsid w:val="00517361"/>
    <w:rsid w:val="00520849"/>
    <w:rsid w:val="00520BE2"/>
    <w:rsid w:val="0052133F"/>
    <w:rsid w:val="00521A13"/>
    <w:rsid w:val="00522268"/>
    <w:rsid w:val="00522E70"/>
    <w:rsid w:val="00523DA0"/>
    <w:rsid w:val="00523F19"/>
    <w:rsid w:val="00525263"/>
    <w:rsid w:val="00525E6B"/>
    <w:rsid w:val="00526EA9"/>
    <w:rsid w:val="005276EF"/>
    <w:rsid w:val="0053405F"/>
    <w:rsid w:val="00534514"/>
    <w:rsid w:val="0053624F"/>
    <w:rsid w:val="00540505"/>
    <w:rsid w:val="00541DA1"/>
    <w:rsid w:val="005425C2"/>
    <w:rsid w:val="00542F56"/>
    <w:rsid w:val="0054447B"/>
    <w:rsid w:val="0054534C"/>
    <w:rsid w:val="00546F93"/>
    <w:rsid w:val="00550330"/>
    <w:rsid w:val="005507DD"/>
    <w:rsid w:val="0055370D"/>
    <w:rsid w:val="00553B99"/>
    <w:rsid w:val="0055519E"/>
    <w:rsid w:val="005560DF"/>
    <w:rsid w:val="00557141"/>
    <w:rsid w:val="0055727A"/>
    <w:rsid w:val="00561E45"/>
    <w:rsid w:val="00562878"/>
    <w:rsid w:val="005640AA"/>
    <w:rsid w:val="005653E7"/>
    <w:rsid w:val="005666C4"/>
    <w:rsid w:val="00567004"/>
    <w:rsid w:val="00567AA7"/>
    <w:rsid w:val="00570D13"/>
    <w:rsid w:val="00571BB3"/>
    <w:rsid w:val="00573536"/>
    <w:rsid w:val="00573579"/>
    <w:rsid w:val="00574553"/>
    <w:rsid w:val="00576096"/>
    <w:rsid w:val="005769AB"/>
    <w:rsid w:val="00576B6E"/>
    <w:rsid w:val="00577525"/>
    <w:rsid w:val="00581B21"/>
    <w:rsid w:val="005837EF"/>
    <w:rsid w:val="00583EF6"/>
    <w:rsid w:val="005841A0"/>
    <w:rsid w:val="00587F3A"/>
    <w:rsid w:val="005904E3"/>
    <w:rsid w:val="00590EF4"/>
    <w:rsid w:val="00591DCD"/>
    <w:rsid w:val="005935D4"/>
    <w:rsid w:val="00594DD7"/>
    <w:rsid w:val="00594FBC"/>
    <w:rsid w:val="00595DC7"/>
    <w:rsid w:val="00597D6E"/>
    <w:rsid w:val="005A0C78"/>
    <w:rsid w:val="005A0EDB"/>
    <w:rsid w:val="005A203B"/>
    <w:rsid w:val="005A4F82"/>
    <w:rsid w:val="005A64D4"/>
    <w:rsid w:val="005A68D9"/>
    <w:rsid w:val="005A6B89"/>
    <w:rsid w:val="005A6FCE"/>
    <w:rsid w:val="005B17E2"/>
    <w:rsid w:val="005B190D"/>
    <w:rsid w:val="005B28F3"/>
    <w:rsid w:val="005B44ED"/>
    <w:rsid w:val="005B6B08"/>
    <w:rsid w:val="005B7479"/>
    <w:rsid w:val="005C10C4"/>
    <w:rsid w:val="005C31C5"/>
    <w:rsid w:val="005C33A8"/>
    <w:rsid w:val="005C5B9E"/>
    <w:rsid w:val="005C5F3F"/>
    <w:rsid w:val="005C5F58"/>
    <w:rsid w:val="005C62F3"/>
    <w:rsid w:val="005D3201"/>
    <w:rsid w:val="005D4070"/>
    <w:rsid w:val="005D41C2"/>
    <w:rsid w:val="005D4CF5"/>
    <w:rsid w:val="005D5465"/>
    <w:rsid w:val="005E200B"/>
    <w:rsid w:val="005E2695"/>
    <w:rsid w:val="005E2A59"/>
    <w:rsid w:val="005E3A4A"/>
    <w:rsid w:val="005E7238"/>
    <w:rsid w:val="005F02EF"/>
    <w:rsid w:val="005F1559"/>
    <w:rsid w:val="005F1F9E"/>
    <w:rsid w:val="005F22FD"/>
    <w:rsid w:val="005F4089"/>
    <w:rsid w:val="006001ED"/>
    <w:rsid w:val="00601A27"/>
    <w:rsid w:val="00601DBE"/>
    <w:rsid w:val="00604220"/>
    <w:rsid w:val="00606107"/>
    <w:rsid w:val="00607FDC"/>
    <w:rsid w:val="0061148A"/>
    <w:rsid w:val="006118B7"/>
    <w:rsid w:val="00611F30"/>
    <w:rsid w:val="00613260"/>
    <w:rsid w:val="00614C1C"/>
    <w:rsid w:val="00614EF8"/>
    <w:rsid w:val="006151FD"/>
    <w:rsid w:val="006162E8"/>
    <w:rsid w:val="006236C1"/>
    <w:rsid w:val="00623A9C"/>
    <w:rsid w:val="006247B0"/>
    <w:rsid w:val="006253AA"/>
    <w:rsid w:val="00625557"/>
    <w:rsid w:val="00625EA8"/>
    <w:rsid w:val="00625F1C"/>
    <w:rsid w:val="00627068"/>
    <w:rsid w:val="006271E5"/>
    <w:rsid w:val="00631661"/>
    <w:rsid w:val="0063233D"/>
    <w:rsid w:val="006332AA"/>
    <w:rsid w:val="006332D5"/>
    <w:rsid w:val="006332F9"/>
    <w:rsid w:val="0063648A"/>
    <w:rsid w:val="0063663A"/>
    <w:rsid w:val="00637453"/>
    <w:rsid w:val="00637508"/>
    <w:rsid w:val="0064495E"/>
    <w:rsid w:val="006452D0"/>
    <w:rsid w:val="00645345"/>
    <w:rsid w:val="00646439"/>
    <w:rsid w:val="006508B6"/>
    <w:rsid w:val="00656DBC"/>
    <w:rsid w:val="0065707A"/>
    <w:rsid w:val="00657A4E"/>
    <w:rsid w:val="00660856"/>
    <w:rsid w:val="00661315"/>
    <w:rsid w:val="00662193"/>
    <w:rsid w:val="00663219"/>
    <w:rsid w:val="0066532D"/>
    <w:rsid w:val="00665D84"/>
    <w:rsid w:val="00666C1A"/>
    <w:rsid w:val="00672A35"/>
    <w:rsid w:val="00674D11"/>
    <w:rsid w:val="00675F72"/>
    <w:rsid w:val="0067656A"/>
    <w:rsid w:val="00680DCF"/>
    <w:rsid w:val="00681028"/>
    <w:rsid w:val="00681C19"/>
    <w:rsid w:val="00682ACD"/>
    <w:rsid w:val="00682D56"/>
    <w:rsid w:val="00683C6D"/>
    <w:rsid w:val="006877DC"/>
    <w:rsid w:val="006910F9"/>
    <w:rsid w:val="0069170C"/>
    <w:rsid w:val="00693018"/>
    <w:rsid w:val="006944BA"/>
    <w:rsid w:val="00694D9A"/>
    <w:rsid w:val="00695289"/>
    <w:rsid w:val="00695347"/>
    <w:rsid w:val="00695E91"/>
    <w:rsid w:val="00696180"/>
    <w:rsid w:val="00696E55"/>
    <w:rsid w:val="006A0277"/>
    <w:rsid w:val="006A0C8E"/>
    <w:rsid w:val="006A1600"/>
    <w:rsid w:val="006A18DD"/>
    <w:rsid w:val="006A29EE"/>
    <w:rsid w:val="006A2E43"/>
    <w:rsid w:val="006A39D6"/>
    <w:rsid w:val="006A3F7D"/>
    <w:rsid w:val="006C5D9B"/>
    <w:rsid w:val="006C7451"/>
    <w:rsid w:val="006D0923"/>
    <w:rsid w:val="006D5738"/>
    <w:rsid w:val="006D6BE5"/>
    <w:rsid w:val="006D6E65"/>
    <w:rsid w:val="006D703B"/>
    <w:rsid w:val="006D7F39"/>
    <w:rsid w:val="006E0830"/>
    <w:rsid w:val="006E1FC3"/>
    <w:rsid w:val="006E472B"/>
    <w:rsid w:val="006E4754"/>
    <w:rsid w:val="006E4C80"/>
    <w:rsid w:val="006E751E"/>
    <w:rsid w:val="006E7A5F"/>
    <w:rsid w:val="006E7AF7"/>
    <w:rsid w:val="006E7E4B"/>
    <w:rsid w:val="006F00D2"/>
    <w:rsid w:val="006F0F88"/>
    <w:rsid w:val="006F1021"/>
    <w:rsid w:val="006F1B30"/>
    <w:rsid w:val="006F26D3"/>
    <w:rsid w:val="006F3C6A"/>
    <w:rsid w:val="006F4F1C"/>
    <w:rsid w:val="007001A8"/>
    <w:rsid w:val="00700648"/>
    <w:rsid w:val="0070154B"/>
    <w:rsid w:val="00705184"/>
    <w:rsid w:val="0070574F"/>
    <w:rsid w:val="00705D1B"/>
    <w:rsid w:val="00706D80"/>
    <w:rsid w:val="00707563"/>
    <w:rsid w:val="0070786E"/>
    <w:rsid w:val="007112B4"/>
    <w:rsid w:val="00712584"/>
    <w:rsid w:val="00713ACE"/>
    <w:rsid w:val="007158D5"/>
    <w:rsid w:val="0071650B"/>
    <w:rsid w:val="0071672F"/>
    <w:rsid w:val="00716B2A"/>
    <w:rsid w:val="00717DF5"/>
    <w:rsid w:val="00720055"/>
    <w:rsid w:val="00720D13"/>
    <w:rsid w:val="00722CAD"/>
    <w:rsid w:val="00725AA7"/>
    <w:rsid w:val="007269B5"/>
    <w:rsid w:val="00726CCD"/>
    <w:rsid w:val="007325A3"/>
    <w:rsid w:val="00734519"/>
    <w:rsid w:val="00737E11"/>
    <w:rsid w:val="007414F0"/>
    <w:rsid w:val="0074418E"/>
    <w:rsid w:val="0074683C"/>
    <w:rsid w:val="007475E5"/>
    <w:rsid w:val="0075075D"/>
    <w:rsid w:val="00752D0C"/>
    <w:rsid w:val="00753386"/>
    <w:rsid w:val="0075480B"/>
    <w:rsid w:val="00755FC3"/>
    <w:rsid w:val="00756750"/>
    <w:rsid w:val="00761010"/>
    <w:rsid w:val="007636A4"/>
    <w:rsid w:val="007652BF"/>
    <w:rsid w:val="00765BEA"/>
    <w:rsid w:val="0077181A"/>
    <w:rsid w:val="00773A3C"/>
    <w:rsid w:val="00775311"/>
    <w:rsid w:val="00776F0F"/>
    <w:rsid w:val="00780289"/>
    <w:rsid w:val="00780526"/>
    <w:rsid w:val="00781FA7"/>
    <w:rsid w:val="0078263D"/>
    <w:rsid w:val="0078316B"/>
    <w:rsid w:val="00783D77"/>
    <w:rsid w:val="007845B0"/>
    <w:rsid w:val="00785859"/>
    <w:rsid w:val="00786D6A"/>
    <w:rsid w:val="00790595"/>
    <w:rsid w:val="00790888"/>
    <w:rsid w:val="007927B2"/>
    <w:rsid w:val="0079429B"/>
    <w:rsid w:val="00794708"/>
    <w:rsid w:val="0079621C"/>
    <w:rsid w:val="007973CE"/>
    <w:rsid w:val="007A0484"/>
    <w:rsid w:val="007A0C6A"/>
    <w:rsid w:val="007A1EB8"/>
    <w:rsid w:val="007A25E0"/>
    <w:rsid w:val="007A285B"/>
    <w:rsid w:val="007A32EE"/>
    <w:rsid w:val="007A3517"/>
    <w:rsid w:val="007A4D2E"/>
    <w:rsid w:val="007A623E"/>
    <w:rsid w:val="007A6F62"/>
    <w:rsid w:val="007A7082"/>
    <w:rsid w:val="007B1322"/>
    <w:rsid w:val="007B1939"/>
    <w:rsid w:val="007B2E36"/>
    <w:rsid w:val="007B64D7"/>
    <w:rsid w:val="007B6769"/>
    <w:rsid w:val="007C0CCF"/>
    <w:rsid w:val="007C1230"/>
    <w:rsid w:val="007C30E8"/>
    <w:rsid w:val="007C3684"/>
    <w:rsid w:val="007C3DF1"/>
    <w:rsid w:val="007C439E"/>
    <w:rsid w:val="007C67BE"/>
    <w:rsid w:val="007C7E5C"/>
    <w:rsid w:val="007D1565"/>
    <w:rsid w:val="007D24B5"/>
    <w:rsid w:val="007D3584"/>
    <w:rsid w:val="007D4DCA"/>
    <w:rsid w:val="007D546F"/>
    <w:rsid w:val="007D7B27"/>
    <w:rsid w:val="007D7BEF"/>
    <w:rsid w:val="007D7D5D"/>
    <w:rsid w:val="007E0B66"/>
    <w:rsid w:val="007E0EE6"/>
    <w:rsid w:val="007E5A62"/>
    <w:rsid w:val="007E5D50"/>
    <w:rsid w:val="007F00ED"/>
    <w:rsid w:val="007F015A"/>
    <w:rsid w:val="007F2EDA"/>
    <w:rsid w:val="007F6FEF"/>
    <w:rsid w:val="007F727D"/>
    <w:rsid w:val="008000A7"/>
    <w:rsid w:val="00802112"/>
    <w:rsid w:val="00804D91"/>
    <w:rsid w:val="00804FD6"/>
    <w:rsid w:val="008055F4"/>
    <w:rsid w:val="008059B9"/>
    <w:rsid w:val="008071DA"/>
    <w:rsid w:val="008101A1"/>
    <w:rsid w:val="00811803"/>
    <w:rsid w:val="00813E95"/>
    <w:rsid w:val="008140C4"/>
    <w:rsid w:val="00815F3A"/>
    <w:rsid w:val="00816B32"/>
    <w:rsid w:val="00817D14"/>
    <w:rsid w:val="00820B19"/>
    <w:rsid w:val="008235C4"/>
    <w:rsid w:val="008256A1"/>
    <w:rsid w:val="008261EE"/>
    <w:rsid w:val="00826E61"/>
    <w:rsid w:val="008303EC"/>
    <w:rsid w:val="00831209"/>
    <w:rsid w:val="0083168A"/>
    <w:rsid w:val="00833825"/>
    <w:rsid w:val="00833F8D"/>
    <w:rsid w:val="00834374"/>
    <w:rsid w:val="00836D35"/>
    <w:rsid w:val="00836E21"/>
    <w:rsid w:val="00836FC4"/>
    <w:rsid w:val="008373B8"/>
    <w:rsid w:val="008374E1"/>
    <w:rsid w:val="00840059"/>
    <w:rsid w:val="00841E54"/>
    <w:rsid w:val="008431E9"/>
    <w:rsid w:val="00845599"/>
    <w:rsid w:val="008459CB"/>
    <w:rsid w:val="0085220F"/>
    <w:rsid w:val="00852C3D"/>
    <w:rsid w:val="00854E69"/>
    <w:rsid w:val="0085528A"/>
    <w:rsid w:val="008555B0"/>
    <w:rsid w:val="00856319"/>
    <w:rsid w:val="008565DF"/>
    <w:rsid w:val="008569CC"/>
    <w:rsid w:val="00857F6F"/>
    <w:rsid w:val="00860451"/>
    <w:rsid w:val="00861E50"/>
    <w:rsid w:val="00862168"/>
    <w:rsid w:val="00864BB1"/>
    <w:rsid w:val="0086586A"/>
    <w:rsid w:val="00865AA6"/>
    <w:rsid w:val="00866332"/>
    <w:rsid w:val="008663B7"/>
    <w:rsid w:val="00866926"/>
    <w:rsid w:val="008677A7"/>
    <w:rsid w:val="00870978"/>
    <w:rsid w:val="008709D3"/>
    <w:rsid w:val="008723F4"/>
    <w:rsid w:val="00872A15"/>
    <w:rsid w:val="00873982"/>
    <w:rsid w:val="00873E6D"/>
    <w:rsid w:val="00874F77"/>
    <w:rsid w:val="0087597D"/>
    <w:rsid w:val="00875AB0"/>
    <w:rsid w:val="00876D37"/>
    <w:rsid w:val="00881647"/>
    <w:rsid w:val="0088383A"/>
    <w:rsid w:val="0088444D"/>
    <w:rsid w:val="00884A9F"/>
    <w:rsid w:val="00884AA8"/>
    <w:rsid w:val="00885BD4"/>
    <w:rsid w:val="00885E82"/>
    <w:rsid w:val="008865B8"/>
    <w:rsid w:val="00886FED"/>
    <w:rsid w:val="00887197"/>
    <w:rsid w:val="00887DFB"/>
    <w:rsid w:val="008907E6"/>
    <w:rsid w:val="00894A31"/>
    <w:rsid w:val="008961B0"/>
    <w:rsid w:val="00896719"/>
    <w:rsid w:val="00896EB6"/>
    <w:rsid w:val="008A2173"/>
    <w:rsid w:val="008A35A3"/>
    <w:rsid w:val="008A3AB2"/>
    <w:rsid w:val="008A464F"/>
    <w:rsid w:val="008A6CFD"/>
    <w:rsid w:val="008A7118"/>
    <w:rsid w:val="008B0591"/>
    <w:rsid w:val="008B1195"/>
    <w:rsid w:val="008B1D56"/>
    <w:rsid w:val="008B1E05"/>
    <w:rsid w:val="008B3003"/>
    <w:rsid w:val="008B5152"/>
    <w:rsid w:val="008B5CB2"/>
    <w:rsid w:val="008B5D9D"/>
    <w:rsid w:val="008B7198"/>
    <w:rsid w:val="008B7845"/>
    <w:rsid w:val="008C1F59"/>
    <w:rsid w:val="008C3E6F"/>
    <w:rsid w:val="008C42C7"/>
    <w:rsid w:val="008C58E5"/>
    <w:rsid w:val="008C5E6B"/>
    <w:rsid w:val="008C619E"/>
    <w:rsid w:val="008C68B8"/>
    <w:rsid w:val="008C6D22"/>
    <w:rsid w:val="008D0CF9"/>
    <w:rsid w:val="008D2077"/>
    <w:rsid w:val="008D689D"/>
    <w:rsid w:val="008D7635"/>
    <w:rsid w:val="008E0F3D"/>
    <w:rsid w:val="008E52FD"/>
    <w:rsid w:val="008E70EA"/>
    <w:rsid w:val="008E75E8"/>
    <w:rsid w:val="008F0289"/>
    <w:rsid w:val="009005EC"/>
    <w:rsid w:val="0090138F"/>
    <w:rsid w:val="00902B22"/>
    <w:rsid w:val="00903F63"/>
    <w:rsid w:val="009045AE"/>
    <w:rsid w:val="00904689"/>
    <w:rsid w:val="00905A0B"/>
    <w:rsid w:val="00905C54"/>
    <w:rsid w:val="00907066"/>
    <w:rsid w:val="00910A77"/>
    <w:rsid w:val="00911435"/>
    <w:rsid w:val="009149EC"/>
    <w:rsid w:val="00914F59"/>
    <w:rsid w:val="00915587"/>
    <w:rsid w:val="00916F35"/>
    <w:rsid w:val="00916F54"/>
    <w:rsid w:val="009176A3"/>
    <w:rsid w:val="00921C44"/>
    <w:rsid w:val="00923357"/>
    <w:rsid w:val="00924335"/>
    <w:rsid w:val="00925558"/>
    <w:rsid w:val="00925A88"/>
    <w:rsid w:val="009266B4"/>
    <w:rsid w:val="00926F0D"/>
    <w:rsid w:val="00927500"/>
    <w:rsid w:val="00930BA1"/>
    <w:rsid w:val="009345C0"/>
    <w:rsid w:val="00935632"/>
    <w:rsid w:val="00936B43"/>
    <w:rsid w:val="00937464"/>
    <w:rsid w:val="00937FB9"/>
    <w:rsid w:val="00940B97"/>
    <w:rsid w:val="009413E1"/>
    <w:rsid w:val="00942DDC"/>
    <w:rsid w:val="00946922"/>
    <w:rsid w:val="00947F20"/>
    <w:rsid w:val="0095732E"/>
    <w:rsid w:val="0095738A"/>
    <w:rsid w:val="00960F1E"/>
    <w:rsid w:val="009631AC"/>
    <w:rsid w:val="0096460C"/>
    <w:rsid w:val="00964BF3"/>
    <w:rsid w:val="009651AE"/>
    <w:rsid w:val="00967743"/>
    <w:rsid w:val="009702CD"/>
    <w:rsid w:val="009708C3"/>
    <w:rsid w:val="00970E10"/>
    <w:rsid w:val="00971776"/>
    <w:rsid w:val="0097201D"/>
    <w:rsid w:val="009747A9"/>
    <w:rsid w:val="0097520D"/>
    <w:rsid w:val="0097550D"/>
    <w:rsid w:val="00980794"/>
    <w:rsid w:val="00981A87"/>
    <w:rsid w:val="00982B29"/>
    <w:rsid w:val="0098382E"/>
    <w:rsid w:val="00984B40"/>
    <w:rsid w:val="00985F60"/>
    <w:rsid w:val="00986C42"/>
    <w:rsid w:val="0098736A"/>
    <w:rsid w:val="00987B09"/>
    <w:rsid w:val="00987C11"/>
    <w:rsid w:val="009900D8"/>
    <w:rsid w:val="00990541"/>
    <w:rsid w:val="00990991"/>
    <w:rsid w:val="00990D8D"/>
    <w:rsid w:val="00992ABA"/>
    <w:rsid w:val="00993FB3"/>
    <w:rsid w:val="0099418C"/>
    <w:rsid w:val="009947BA"/>
    <w:rsid w:val="00996563"/>
    <w:rsid w:val="00996C0C"/>
    <w:rsid w:val="0099725A"/>
    <w:rsid w:val="009A0438"/>
    <w:rsid w:val="009A114E"/>
    <w:rsid w:val="009A44DE"/>
    <w:rsid w:val="009A45C1"/>
    <w:rsid w:val="009B0676"/>
    <w:rsid w:val="009B1FD8"/>
    <w:rsid w:val="009B484B"/>
    <w:rsid w:val="009B5467"/>
    <w:rsid w:val="009B5668"/>
    <w:rsid w:val="009B56D5"/>
    <w:rsid w:val="009B6248"/>
    <w:rsid w:val="009B6F54"/>
    <w:rsid w:val="009B7656"/>
    <w:rsid w:val="009B781B"/>
    <w:rsid w:val="009C5131"/>
    <w:rsid w:val="009C6778"/>
    <w:rsid w:val="009C68EE"/>
    <w:rsid w:val="009C6949"/>
    <w:rsid w:val="009C78EA"/>
    <w:rsid w:val="009D1834"/>
    <w:rsid w:val="009D37DA"/>
    <w:rsid w:val="009D4856"/>
    <w:rsid w:val="009D5DF7"/>
    <w:rsid w:val="009D6CE4"/>
    <w:rsid w:val="009D7E5E"/>
    <w:rsid w:val="009E1A5B"/>
    <w:rsid w:val="009E2938"/>
    <w:rsid w:val="009E36EB"/>
    <w:rsid w:val="009E38BE"/>
    <w:rsid w:val="009E6210"/>
    <w:rsid w:val="009E6412"/>
    <w:rsid w:val="009F015A"/>
    <w:rsid w:val="009F0515"/>
    <w:rsid w:val="009F06F0"/>
    <w:rsid w:val="009F1AE9"/>
    <w:rsid w:val="009F242B"/>
    <w:rsid w:val="009F7857"/>
    <w:rsid w:val="00A00572"/>
    <w:rsid w:val="00A01C9B"/>
    <w:rsid w:val="00A027A7"/>
    <w:rsid w:val="00A0295B"/>
    <w:rsid w:val="00A02973"/>
    <w:rsid w:val="00A11501"/>
    <w:rsid w:val="00A13CFB"/>
    <w:rsid w:val="00A147A3"/>
    <w:rsid w:val="00A148CB"/>
    <w:rsid w:val="00A14944"/>
    <w:rsid w:val="00A14DE7"/>
    <w:rsid w:val="00A2034A"/>
    <w:rsid w:val="00A20445"/>
    <w:rsid w:val="00A2118D"/>
    <w:rsid w:val="00A2140B"/>
    <w:rsid w:val="00A2371A"/>
    <w:rsid w:val="00A237EC"/>
    <w:rsid w:val="00A25466"/>
    <w:rsid w:val="00A26A76"/>
    <w:rsid w:val="00A272FE"/>
    <w:rsid w:val="00A27A1E"/>
    <w:rsid w:val="00A31438"/>
    <w:rsid w:val="00A31DC6"/>
    <w:rsid w:val="00A37F46"/>
    <w:rsid w:val="00A412A2"/>
    <w:rsid w:val="00A444D2"/>
    <w:rsid w:val="00A446CC"/>
    <w:rsid w:val="00A44709"/>
    <w:rsid w:val="00A44CE2"/>
    <w:rsid w:val="00A47564"/>
    <w:rsid w:val="00A478F7"/>
    <w:rsid w:val="00A47BB5"/>
    <w:rsid w:val="00A5375B"/>
    <w:rsid w:val="00A56B8A"/>
    <w:rsid w:val="00A56FE8"/>
    <w:rsid w:val="00A60E53"/>
    <w:rsid w:val="00A621FA"/>
    <w:rsid w:val="00A62C7E"/>
    <w:rsid w:val="00A6377E"/>
    <w:rsid w:val="00A63D49"/>
    <w:rsid w:val="00A64322"/>
    <w:rsid w:val="00A662CF"/>
    <w:rsid w:val="00A66A9C"/>
    <w:rsid w:val="00A6716B"/>
    <w:rsid w:val="00A673D0"/>
    <w:rsid w:val="00A70107"/>
    <w:rsid w:val="00A70EAF"/>
    <w:rsid w:val="00A732B2"/>
    <w:rsid w:val="00A73F27"/>
    <w:rsid w:val="00A75CF3"/>
    <w:rsid w:val="00A75E10"/>
    <w:rsid w:val="00A7695C"/>
    <w:rsid w:val="00A77DA7"/>
    <w:rsid w:val="00A805F4"/>
    <w:rsid w:val="00A83B2B"/>
    <w:rsid w:val="00A83ED8"/>
    <w:rsid w:val="00A84CDF"/>
    <w:rsid w:val="00A84FF0"/>
    <w:rsid w:val="00A861E5"/>
    <w:rsid w:val="00A8699D"/>
    <w:rsid w:val="00A916DE"/>
    <w:rsid w:val="00A9250B"/>
    <w:rsid w:val="00A9253A"/>
    <w:rsid w:val="00A9462B"/>
    <w:rsid w:val="00A9690E"/>
    <w:rsid w:val="00AA0AFC"/>
    <w:rsid w:val="00AA0F6D"/>
    <w:rsid w:val="00AA19C0"/>
    <w:rsid w:val="00AA2F48"/>
    <w:rsid w:val="00AA4496"/>
    <w:rsid w:val="00AA5D90"/>
    <w:rsid w:val="00AA6B08"/>
    <w:rsid w:val="00AB3652"/>
    <w:rsid w:val="00AB69A6"/>
    <w:rsid w:val="00AC1E60"/>
    <w:rsid w:val="00AC257C"/>
    <w:rsid w:val="00AC40CC"/>
    <w:rsid w:val="00AC4AA4"/>
    <w:rsid w:val="00AC55A4"/>
    <w:rsid w:val="00AC7A3B"/>
    <w:rsid w:val="00AC7DEA"/>
    <w:rsid w:val="00AD19A9"/>
    <w:rsid w:val="00AD27EB"/>
    <w:rsid w:val="00AD4D6B"/>
    <w:rsid w:val="00AD5EFF"/>
    <w:rsid w:val="00AD6030"/>
    <w:rsid w:val="00AE1372"/>
    <w:rsid w:val="00AE1652"/>
    <w:rsid w:val="00AE48D8"/>
    <w:rsid w:val="00AE5785"/>
    <w:rsid w:val="00AE5F12"/>
    <w:rsid w:val="00AF3354"/>
    <w:rsid w:val="00AF33AB"/>
    <w:rsid w:val="00AF3972"/>
    <w:rsid w:val="00AF3D63"/>
    <w:rsid w:val="00AF3F90"/>
    <w:rsid w:val="00AF51A9"/>
    <w:rsid w:val="00AF618B"/>
    <w:rsid w:val="00B00C7E"/>
    <w:rsid w:val="00B012B6"/>
    <w:rsid w:val="00B0174E"/>
    <w:rsid w:val="00B03EE0"/>
    <w:rsid w:val="00B04097"/>
    <w:rsid w:val="00B04D8E"/>
    <w:rsid w:val="00B04F85"/>
    <w:rsid w:val="00B05084"/>
    <w:rsid w:val="00B076C8"/>
    <w:rsid w:val="00B10F8F"/>
    <w:rsid w:val="00B13052"/>
    <w:rsid w:val="00B16AE6"/>
    <w:rsid w:val="00B17132"/>
    <w:rsid w:val="00B17A2A"/>
    <w:rsid w:val="00B17B71"/>
    <w:rsid w:val="00B208FF"/>
    <w:rsid w:val="00B2301A"/>
    <w:rsid w:val="00B24509"/>
    <w:rsid w:val="00B26818"/>
    <w:rsid w:val="00B30DFF"/>
    <w:rsid w:val="00B31581"/>
    <w:rsid w:val="00B31606"/>
    <w:rsid w:val="00B33E77"/>
    <w:rsid w:val="00B34E2F"/>
    <w:rsid w:val="00B34FBF"/>
    <w:rsid w:val="00B36CCD"/>
    <w:rsid w:val="00B406D2"/>
    <w:rsid w:val="00B422FB"/>
    <w:rsid w:val="00B42C9E"/>
    <w:rsid w:val="00B42CBC"/>
    <w:rsid w:val="00B430FA"/>
    <w:rsid w:val="00B44145"/>
    <w:rsid w:val="00B45DF0"/>
    <w:rsid w:val="00B54EB2"/>
    <w:rsid w:val="00B5545B"/>
    <w:rsid w:val="00B55940"/>
    <w:rsid w:val="00B577A1"/>
    <w:rsid w:val="00B61F8A"/>
    <w:rsid w:val="00B62D26"/>
    <w:rsid w:val="00B6369F"/>
    <w:rsid w:val="00B636B2"/>
    <w:rsid w:val="00B64787"/>
    <w:rsid w:val="00B657AD"/>
    <w:rsid w:val="00B6631E"/>
    <w:rsid w:val="00B671FA"/>
    <w:rsid w:val="00B71779"/>
    <w:rsid w:val="00B7348F"/>
    <w:rsid w:val="00B74B6B"/>
    <w:rsid w:val="00B76A71"/>
    <w:rsid w:val="00B76D15"/>
    <w:rsid w:val="00B81C64"/>
    <w:rsid w:val="00B85C9E"/>
    <w:rsid w:val="00B91101"/>
    <w:rsid w:val="00B91503"/>
    <w:rsid w:val="00B9154C"/>
    <w:rsid w:val="00B91CC6"/>
    <w:rsid w:val="00B9200F"/>
    <w:rsid w:val="00B9330F"/>
    <w:rsid w:val="00B95845"/>
    <w:rsid w:val="00B96964"/>
    <w:rsid w:val="00B97233"/>
    <w:rsid w:val="00B97903"/>
    <w:rsid w:val="00BA116C"/>
    <w:rsid w:val="00BA2043"/>
    <w:rsid w:val="00BA2421"/>
    <w:rsid w:val="00BA3DC0"/>
    <w:rsid w:val="00BA5BA0"/>
    <w:rsid w:val="00BA60AE"/>
    <w:rsid w:val="00BB0DC9"/>
    <w:rsid w:val="00BB1913"/>
    <w:rsid w:val="00BB22C2"/>
    <w:rsid w:val="00BB37D1"/>
    <w:rsid w:val="00BB4F67"/>
    <w:rsid w:val="00BB7D6D"/>
    <w:rsid w:val="00BC195F"/>
    <w:rsid w:val="00BC1CE5"/>
    <w:rsid w:val="00BC23F6"/>
    <w:rsid w:val="00BC3BF0"/>
    <w:rsid w:val="00BC6746"/>
    <w:rsid w:val="00BC75D8"/>
    <w:rsid w:val="00BC7E45"/>
    <w:rsid w:val="00BD3647"/>
    <w:rsid w:val="00BD7875"/>
    <w:rsid w:val="00BD7CCC"/>
    <w:rsid w:val="00BE0010"/>
    <w:rsid w:val="00BE1610"/>
    <w:rsid w:val="00BE23A4"/>
    <w:rsid w:val="00BE31D1"/>
    <w:rsid w:val="00BE32D6"/>
    <w:rsid w:val="00BE3B1D"/>
    <w:rsid w:val="00BE4AE8"/>
    <w:rsid w:val="00BE4E2F"/>
    <w:rsid w:val="00BE4F0D"/>
    <w:rsid w:val="00BE6A73"/>
    <w:rsid w:val="00BF0DE5"/>
    <w:rsid w:val="00BF20ED"/>
    <w:rsid w:val="00BF3533"/>
    <w:rsid w:val="00BF4A01"/>
    <w:rsid w:val="00BF4C4B"/>
    <w:rsid w:val="00BF563A"/>
    <w:rsid w:val="00BF5A91"/>
    <w:rsid w:val="00BF6550"/>
    <w:rsid w:val="00BF68F0"/>
    <w:rsid w:val="00BF7B61"/>
    <w:rsid w:val="00C00AD4"/>
    <w:rsid w:val="00C038BB"/>
    <w:rsid w:val="00C05BA4"/>
    <w:rsid w:val="00C06F6A"/>
    <w:rsid w:val="00C07E65"/>
    <w:rsid w:val="00C1161F"/>
    <w:rsid w:val="00C13DB3"/>
    <w:rsid w:val="00C142EB"/>
    <w:rsid w:val="00C1510D"/>
    <w:rsid w:val="00C1562A"/>
    <w:rsid w:val="00C159C5"/>
    <w:rsid w:val="00C15C1F"/>
    <w:rsid w:val="00C2004B"/>
    <w:rsid w:val="00C21E8D"/>
    <w:rsid w:val="00C22272"/>
    <w:rsid w:val="00C23ACA"/>
    <w:rsid w:val="00C23EDB"/>
    <w:rsid w:val="00C2626B"/>
    <w:rsid w:val="00C265D1"/>
    <w:rsid w:val="00C26CD4"/>
    <w:rsid w:val="00C26DF1"/>
    <w:rsid w:val="00C27FC8"/>
    <w:rsid w:val="00C30054"/>
    <w:rsid w:val="00C32385"/>
    <w:rsid w:val="00C348DF"/>
    <w:rsid w:val="00C34C25"/>
    <w:rsid w:val="00C367C2"/>
    <w:rsid w:val="00C40376"/>
    <w:rsid w:val="00C4042B"/>
    <w:rsid w:val="00C45054"/>
    <w:rsid w:val="00C5242B"/>
    <w:rsid w:val="00C56265"/>
    <w:rsid w:val="00C567B2"/>
    <w:rsid w:val="00C56C35"/>
    <w:rsid w:val="00C602FC"/>
    <w:rsid w:val="00C607E0"/>
    <w:rsid w:val="00C60A6C"/>
    <w:rsid w:val="00C6246C"/>
    <w:rsid w:val="00C6296D"/>
    <w:rsid w:val="00C6325D"/>
    <w:rsid w:val="00C6533E"/>
    <w:rsid w:val="00C700AA"/>
    <w:rsid w:val="00C70F3E"/>
    <w:rsid w:val="00C7106C"/>
    <w:rsid w:val="00C72D3B"/>
    <w:rsid w:val="00C73B47"/>
    <w:rsid w:val="00C73CA8"/>
    <w:rsid w:val="00C74299"/>
    <w:rsid w:val="00C74B08"/>
    <w:rsid w:val="00C757CC"/>
    <w:rsid w:val="00C76B21"/>
    <w:rsid w:val="00C77709"/>
    <w:rsid w:val="00C803D5"/>
    <w:rsid w:val="00C82433"/>
    <w:rsid w:val="00C8432B"/>
    <w:rsid w:val="00C8522A"/>
    <w:rsid w:val="00C86063"/>
    <w:rsid w:val="00C87F97"/>
    <w:rsid w:val="00C9407F"/>
    <w:rsid w:val="00C9434F"/>
    <w:rsid w:val="00C9473F"/>
    <w:rsid w:val="00C94A0A"/>
    <w:rsid w:val="00C9669C"/>
    <w:rsid w:val="00C96B62"/>
    <w:rsid w:val="00CA0F55"/>
    <w:rsid w:val="00CA12B3"/>
    <w:rsid w:val="00CA1754"/>
    <w:rsid w:val="00CA28F1"/>
    <w:rsid w:val="00CA3816"/>
    <w:rsid w:val="00CA392C"/>
    <w:rsid w:val="00CA4730"/>
    <w:rsid w:val="00CA5024"/>
    <w:rsid w:val="00CA6877"/>
    <w:rsid w:val="00CA7C3A"/>
    <w:rsid w:val="00CB011E"/>
    <w:rsid w:val="00CB1C63"/>
    <w:rsid w:val="00CB1E04"/>
    <w:rsid w:val="00CB394C"/>
    <w:rsid w:val="00CB3FAF"/>
    <w:rsid w:val="00CB62B2"/>
    <w:rsid w:val="00CB6EE7"/>
    <w:rsid w:val="00CB73CF"/>
    <w:rsid w:val="00CB7800"/>
    <w:rsid w:val="00CC1D3C"/>
    <w:rsid w:val="00CC3C21"/>
    <w:rsid w:val="00CC4010"/>
    <w:rsid w:val="00CC4EB5"/>
    <w:rsid w:val="00CD33A1"/>
    <w:rsid w:val="00CD3589"/>
    <w:rsid w:val="00CD4612"/>
    <w:rsid w:val="00CD53F7"/>
    <w:rsid w:val="00CD67BE"/>
    <w:rsid w:val="00CD70C2"/>
    <w:rsid w:val="00CE0FC5"/>
    <w:rsid w:val="00CE1AB3"/>
    <w:rsid w:val="00CE2D35"/>
    <w:rsid w:val="00CE32CA"/>
    <w:rsid w:val="00CE33AD"/>
    <w:rsid w:val="00CE37FD"/>
    <w:rsid w:val="00CE3DA9"/>
    <w:rsid w:val="00CE480C"/>
    <w:rsid w:val="00CE6CC0"/>
    <w:rsid w:val="00CE79DF"/>
    <w:rsid w:val="00CF04EE"/>
    <w:rsid w:val="00CF198A"/>
    <w:rsid w:val="00CF1A24"/>
    <w:rsid w:val="00CF6524"/>
    <w:rsid w:val="00CF7499"/>
    <w:rsid w:val="00D00726"/>
    <w:rsid w:val="00D00CAE"/>
    <w:rsid w:val="00D00E2F"/>
    <w:rsid w:val="00D01143"/>
    <w:rsid w:val="00D03B1B"/>
    <w:rsid w:val="00D04315"/>
    <w:rsid w:val="00D1168F"/>
    <w:rsid w:val="00D11CBF"/>
    <w:rsid w:val="00D12FFC"/>
    <w:rsid w:val="00D13FBA"/>
    <w:rsid w:val="00D1777D"/>
    <w:rsid w:val="00D17BDA"/>
    <w:rsid w:val="00D2086F"/>
    <w:rsid w:val="00D21E5B"/>
    <w:rsid w:val="00D2304F"/>
    <w:rsid w:val="00D26290"/>
    <w:rsid w:val="00D2765E"/>
    <w:rsid w:val="00D30DA9"/>
    <w:rsid w:val="00D3224A"/>
    <w:rsid w:val="00D35159"/>
    <w:rsid w:val="00D36A95"/>
    <w:rsid w:val="00D3774B"/>
    <w:rsid w:val="00D37EBB"/>
    <w:rsid w:val="00D40282"/>
    <w:rsid w:val="00D403F2"/>
    <w:rsid w:val="00D41E2C"/>
    <w:rsid w:val="00D44A98"/>
    <w:rsid w:val="00D464DA"/>
    <w:rsid w:val="00D47DE7"/>
    <w:rsid w:val="00D57C8B"/>
    <w:rsid w:val="00D61F1B"/>
    <w:rsid w:val="00D625E6"/>
    <w:rsid w:val="00D629D8"/>
    <w:rsid w:val="00D65EC1"/>
    <w:rsid w:val="00D662CF"/>
    <w:rsid w:val="00D70981"/>
    <w:rsid w:val="00D73FEC"/>
    <w:rsid w:val="00D744BE"/>
    <w:rsid w:val="00D75460"/>
    <w:rsid w:val="00D7559E"/>
    <w:rsid w:val="00D7651F"/>
    <w:rsid w:val="00D7683C"/>
    <w:rsid w:val="00D8271F"/>
    <w:rsid w:val="00D83DCD"/>
    <w:rsid w:val="00D83E49"/>
    <w:rsid w:val="00D85694"/>
    <w:rsid w:val="00D87CBA"/>
    <w:rsid w:val="00D914DC"/>
    <w:rsid w:val="00D922BC"/>
    <w:rsid w:val="00D929BD"/>
    <w:rsid w:val="00D93458"/>
    <w:rsid w:val="00D97755"/>
    <w:rsid w:val="00D97A24"/>
    <w:rsid w:val="00DA0D98"/>
    <w:rsid w:val="00DA13C6"/>
    <w:rsid w:val="00DA1982"/>
    <w:rsid w:val="00DA2768"/>
    <w:rsid w:val="00DA32F4"/>
    <w:rsid w:val="00DA3458"/>
    <w:rsid w:val="00DA6585"/>
    <w:rsid w:val="00DA6B45"/>
    <w:rsid w:val="00DB3962"/>
    <w:rsid w:val="00DB5384"/>
    <w:rsid w:val="00DB6742"/>
    <w:rsid w:val="00DB7591"/>
    <w:rsid w:val="00DC10C5"/>
    <w:rsid w:val="00DC2A24"/>
    <w:rsid w:val="00DC2CC4"/>
    <w:rsid w:val="00DC2FD7"/>
    <w:rsid w:val="00DC582B"/>
    <w:rsid w:val="00DD0634"/>
    <w:rsid w:val="00DD14E4"/>
    <w:rsid w:val="00DD184A"/>
    <w:rsid w:val="00DD2D9E"/>
    <w:rsid w:val="00DD2DE0"/>
    <w:rsid w:val="00DD4B7E"/>
    <w:rsid w:val="00DD56F4"/>
    <w:rsid w:val="00DE30CA"/>
    <w:rsid w:val="00DE6652"/>
    <w:rsid w:val="00DF0668"/>
    <w:rsid w:val="00DF210F"/>
    <w:rsid w:val="00DF2435"/>
    <w:rsid w:val="00DF2DB8"/>
    <w:rsid w:val="00DF2FA9"/>
    <w:rsid w:val="00DF3129"/>
    <w:rsid w:val="00DF3FC3"/>
    <w:rsid w:val="00DF641E"/>
    <w:rsid w:val="00DF6729"/>
    <w:rsid w:val="00DF73BA"/>
    <w:rsid w:val="00E00B1D"/>
    <w:rsid w:val="00E020BE"/>
    <w:rsid w:val="00E02943"/>
    <w:rsid w:val="00E03A94"/>
    <w:rsid w:val="00E10E45"/>
    <w:rsid w:val="00E112C2"/>
    <w:rsid w:val="00E11562"/>
    <w:rsid w:val="00E13EC2"/>
    <w:rsid w:val="00E155BF"/>
    <w:rsid w:val="00E16316"/>
    <w:rsid w:val="00E16A2F"/>
    <w:rsid w:val="00E17739"/>
    <w:rsid w:val="00E21CAB"/>
    <w:rsid w:val="00E25FA9"/>
    <w:rsid w:val="00E27B23"/>
    <w:rsid w:val="00E30BD7"/>
    <w:rsid w:val="00E30BDE"/>
    <w:rsid w:val="00E31B06"/>
    <w:rsid w:val="00E3218F"/>
    <w:rsid w:val="00E33041"/>
    <w:rsid w:val="00E3332C"/>
    <w:rsid w:val="00E34AEF"/>
    <w:rsid w:val="00E35394"/>
    <w:rsid w:val="00E35F24"/>
    <w:rsid w:val="00E374FB"/>
    <w:rsid w:val="00E40597"/>
    <w:rsid w:val="00E4213B"/>
    <w:rsid w:val="00E42549"/>
    <w:rsid w:val="00E427D1"/>
    <w:rsid w:val="00E43992"/>
    <w:rsid w:val="00E44946"/>
    <w:rsid w:val="00E464DC"/>
    <w:rsid w:val="00E46A72"/>
    <w:rsid w:val="00E47B92"/>
    <w:rsid w:val="00E51F0B"/>
    <w:rsid w:val="00E520B1"/>
    <w:rsid w:val="00E537F3"/>
    <w:rsid w:val="00E54911"/>
    <w:rsid w:val="00E55018"/>
    <w:rsid w:val="00E56EA1"/>
    <w:rsid w:val="00E5709C"/>
    <w:rsid w:val="00E60342"/>
    <w:rsid w:val="00E6044C"/>
    <w:rsid w:val="00E60CFA"/>
    <w:rsid w:val="00E6210B"/>
    <w:rsid w:val="00E62716"/>
    <w:rsid w:val="00E62EFF"/>
    <w:rsid w:val="00E64613"/>
    <w:rsid w:val="00E65815"/>
    <w:rsid w:val="00E66EBC"/>
    <w:rsid w:val="00E679E3"/>
    <w:rsid w:val="00E67B7B"/>
    <w:rsid w:val="00E67FA0"/>
    <w:rsid w:val="00E7085E"/>
    <w:rsid w:val="00E70AAB"/>
    <w:rsid w:val="00E7263E"/>
    <w:rsid w:val="00E7353E"/>
    <w:rsid w:val="00E8027A"/>
    <w:rsid w:val="00E81BB0"/>
    <w:rsid w:val="00E83C6D"/>
    <w:rsid w:val="00E83CC4"/>
    <w:rsid w:val="00E83E2F"/>
    <w:rsid w:val="00E857FA"/>
    <w:rsid w:val="00E85A61"/>
    <w:rsid w:val="00E85A9A"/>
    <w:rsid w:val="00E87FD1"/>
    <w:rsid w:val="00E92766"/>
    <w:rsid w:val="00E92B4C"/>
    <w:rsid w:val="00E93E9D"/>
    <w:rsid w:val="00E955CC"/>
    <w:rsid w:val="00E96578"/>
    <w:rsid w:val="00E97162"/>
    <w:rsid w:val="00E97A62"/>
    <w:rsid w:val="00EA129C"/>
    <w:rsid w:val="00EA285C"/>
    <w:rsid w:val="00EA2951"/>
    <w:rsid w:val="00EA3C66"/>
    <w:rsid w:val="00EA5094"/>
    <w:rsid w:val="00EA5E08"/>
    <w:rsid w:val="00EA6092"/>
    <w:rsid w:val="00EB171C"/>
    <w:rsid w:val="00EB3072"/>
    <w:rsid w:val="00EB4505"/>
    <w:rsid w:val="00EB4E7B"/>
    <w:rsid w:val="00EB6898"/>
    <w:rsid w:val="00EB6899"/>
    <w:rsid w:val="00EC2B0F"/>
    <w:rsid w:val="00EC44F0"/>
    <w:rsid w:val="00EC5FA4"/>
    <w:rsid w:val="00EC612A"/>
    <w:rsid w:val="00ED021C"/>
    <w:rsid w:val="00ED0D49"/>
    <w:rsid w:val="00ED113F"/>
    <w:rsid w:val="00ED2311"/>
    <w:rsid w:val="00ED23D4"/>
    <w:rsid w:val="00ED293E"/>
    <w:rsid w:val="00ED2D64"/>
    <w:rsid w:val="00ED3138"/>
    <w:rsid w:val="00ED31BA"/>
    <w:rsid w:val="00ED41E8"/>
    <w:rsid w:val="00ED521B"/>
    <w:rsid w:val="00ED61A5"/>
    <w:rsid w:val="00EE11F0"/>
    <w:rsid w:val="00EE2CAE"/>
    <w:rsid w:val="00EE3293"/>
    <w:rsid w:val="00EE3ADD"/>
    <w:rsid w:val="00EE3BA0"/>
    <w:rsid w:val="00EE54ED"/>
    <w:rsid w:val="00EE6D40"/>
    <w:rsid w:val="00EE7AB9"/>
    <w:rsid w:val="00EE7BD7"/>
    <w:rsid w:val="00EF066C"/>
    <w:rsid w:val="00EF1EB7"/>
    <w:rsid w:val="00EF3544"/>
    <w:rsid w:val="00EF4302"/>
    <w:rsid w:val="00EF74CF"/>
    <w:rsid w:val="00F00266"/>
    <w:rsid w:val="00F00B8F"/>
    <w:rsid w:val="00F02286"/>
    <w:rsid w:val="00F027F9"/>
    <w:rsid w:val="00F02DB5"/>
    <w:rsid w:val="00F0659E"/>
    <w:rsid w:val="00F12401"/>
    <w:rsid w:val="00F12C65"/>
    <w:rsid w:val="00F12EBE"/>
    <w:rsid w:val="00F160BC"/>
    <w:rsid w:val="00F169EA"/>
    <w:rsid w:val="00F20A52"/>
    <w:rsid w:val="00F20CC3"/>
    <w:rsid w:val="00F21295"/>
    <w:rsid w:val="00F21371"/>
    <w:rsid w:val="00F21CB9"/>
    <w:rsid w:val="00F22A25"/>
    <w:rsid w:val="00F244D8"/>
    <w:rsid w:val="00F2679E"/>
    <w:rsid w:val="00F26D3E"/>
    <w:rsid w:val="00F26E43"/>
    <w:rsid w:val="00F27B05"/>
    <w:rsid w:val="00F27B4E"/>
    <w:rsid w:val="00F27B80"/>
    <w:rsid w:val="00F30077"/>
    <w:rsid w:val="00F3019A"/>
    <w:rsid w:val="00F30444"/>
    <w:rsid w:val="00F30CAA"/>
    <w:rsid w:val="00F30D86"/>
    <w:rsid w:val="00F31501"/>
    <w:rsid w:val="00F31982"/>
    <w:rsid w:val="00F31F36"/>
    <w:rsid w:val="00F3207E"/>
    <w:rsid w:val="00F325C9"/>
    <w:rsid w:val="00F3348B"/>
    <w:rsid w:val="00F345CE"/>
    <w:rsid w:val="00F34A28"/>
    <w:rsid w:val="00F36663"/>
    <w:rsid w:val="00F379FF"/>
    <w:rsid w:val="00F40B2E"/>
    <w:rsid w:val="00F40C11"/>
    <w:rsid w:val="00F41FB7"/>
    <w:rsid w:val="00F43F32"/>
    <w:rsid w:val="00F44145"/>
    <w:rsid w:val="00F45221"/>
    <w:rsid w:val="00F45BB6"/>
    <w:rsid w:val="00F46D78"/>
    <w:rsid w:val="00F501B3"/>
    <w:rsid w:val="00F5065D"/>
    <w:rsid w:val="00F509A9"/>
    <w:rsid w:val="00F525DE"/>
    <w:rsid w:val="00F53EFE"/>
    <w:rsid w:val="00F55296"/>
    <w:rsid w:val="00F55980"/>
    <w:rsid w:val="00F55A23"/>
    <w:rsid w:val="00F61105"/>
    <w:rsid w:val="00F6145D"/>
    <w:rsid w:val="00F62A61"/>
    <w:rsid w:val="00F6312D"/>
    <w:rsid w:val="00F634D0"/>
    <w:rsid w:val="00F64EE3"/>
    <w:rsid w:val="00F66D42"/>
    <w:rsid w:val="00F67A60"/>
    <w:rsid w:val="00F706EB"/>
    <w:rsid w:val="00F7095C"/>
    <w:rsid w:val="00F70D57"/>
    <w:rsid w:val="00F723B2"/>
    <w:rsid w:val="00F723D6"/>
    <w:rsid w:val="00F72C2E"/>
    <w:rsid w:val="00F74A4E"/>
    <w:rsid w:val="00F7515F"/>
    <w:rsid w:val="00F775A8"/>
    <w:rsid w:val="00F77747"/>
    <w:rsid w:val="00F77EB8"/>
    <w:rsid w:val="00F80859"/>
    <w:rsid w:val="00F82331"/>
    <w:rsid w:val="00F831E7"/>
    <w:rsid w:val="00F834E8"/>
    <w:rsid w:val="00F86D87"/>
    <w:rsid w:val="00F91A42"/>
    <w:rsid w:val="00F91B28"/>
    <w:rsid w:val="00F92746"/>
    <w:rsid w:val="00F93408"/>
    <w:rsid w:val="00F95280"/>
    <w:rsid w:val="00F95BDC"/>
    <w:rsid w:val="00F969C3"/>
    <w:rsid w:val="00FA00A5"/>
    <w:rsid w:val="00FA0CDE"/>
    <w:rsid w:val="00FA0D51"/>
    <w:rsid w:val="00FA1E87"/>
    <w:rsid w:val="00FA1FE4"/>
    <w:rsid w:val="00FA2D1C"/>
    <w:rsid w:val="00FA3641"/>
    <w:rsid w:val="00FA37EA"/>
    <w:rsid w:val="00FA394D"/>
    <w:rsid w:val="00FA4E9B"/>
    <w:rsid w:val="00FA4F68"/>
    <w:rsid w:val="00FA5459"/>
    <w:rsid w:val="00FA551E"/>
    <w:rsid w:val="00FA6F41"/>
    <w:rsid w:val="00FB567D"/>
    <w:rsid w:val="00FB636B"/>
    <w:rsid w:val="00FC0FA0"/>
    <w:rsid w:val="00FC10FD"/>
    <w:rsid w:val="00FC1A81"/>
    <w:rsid w:val="00FC3E29"/>
    <w:rsid w:val="00FC5526"/>
    <w:rsid w:val="00FC6D0D"/>
    <w:rsid w:val="00FD5980"/>
    <w:rsid w:val="00FD6882"/>
    <w:rsid w:val="00FD7198"/>
    <w:rsid w:val="00FD76A6"/>
    <w:rsid w:val="00FE087C"/>
    <w:rsid w:val="00FE5DD9"/>
    <w:rsid w:val="00FE622B"/>
    <w:rsid w:val="00FE7271"/>
    <w:rsid w:val="00FF0238"/>
    <w:rsid w:val="00FF0377"/>
    <w:rsid w:val="00FF0504"/>
    <w:rsid w:val="00FF11AE"/>
    <w:rsid w:val="00FF241F"/>
    <w:rsid w:val="00FF245F"/>
    <w:rsid w:val="00FF2596"/>
    <w:rsid w:val="00FF27A7"/>
    <w:rsid w:val="00FF28FB"/>
    <w:rsid w:val="00FF4B81"/>
    <w:rsid w:val="00FF543D"/>
    <w:rsid w:val="00FF59F4"/>
    <w:rsid w:val="00FF69F0"/>
    <w:rsid w:val="00FF6EA3"/>
    <w:rsid w:val="00FF6FB9"/>
    <w:rsid w:val="0788DBD3"/>
    <w:rsid w:val="20AFD199"/>
    <w:rsid w:val="62A1E5D6"/>
    <w:rsid w:val="6C1A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BD3"/>
  <w15:chartTrackingRefBased/>
  <w15:docId w15:val="{D312D5B9-190A-48EE-B63B-1AC9FAC6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1715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CB394C"/>
    <w:pPr>
      <w:spacing w:after="0" w:line="240" w:lineRule="auto"/>
    </w:pPr>
    <w:rPr>
      <w:rFonts w:ascii="Arial" w:hAnsi="Arial"/>
    </w:rPr>
  </w:style>
  <w:style w:type="paragraph" w:styleId="Loendilik">
    <w:name w:val="List Paragraph"/>
    <w:basedOn w:val="Normaallaad"/>
    <w:uiPriority w:val="34"/>
    <w:qFormat/>
    <w:rsid w:val="00A75E10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75E1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75E1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75E10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30BA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30BA1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523F19"/>
    <w:pPr>
      <w:spacing w:after="0" w:line="240" w:lineRule="auto"/>
    </w:pPr>
  </w:style>
  <w:style w:type="paragraph" w:styleId="Normaallaadveeb">
    <w:name w:val="Normal (Web)"/>
    <w:basedOn w:val="Normaallaad"/>
    <w:uiPriority w:val="99"/>
    <w:semiHidden/>
    <w:unhideWhenUsed/>
    <w:rsid w:val="00432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1715F0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Hperlink">
    <w:name w:val="Hyperlink"/>
    <w:basedOn w:val="Liguvaikefont"/>
    <w:uiPriority w:val="99"/>
    <w:unhideWhenUsed/>
    <w:rsid w:val="001715F0"/>
    <w:rPr>
      <w:color w:val="0000FF"/>
      <w:u w:val="single"/>
    </w:rPr>
  </w:style>
  <w:style w:type="character" w:styleId="Tugev">
    <w:name w:val="Strong"/>
    <w:basedOn w:val="Liguvaikefont"/>
    <w:uiPriority w:val="22"/>
    <w:qFormat/>
    <w:rsid w:val="001715F0"/>
    <w:rPr>
      <w:b/>
      <w:bCs/>
    </w:rPr>
  </w:style>
  <w:style w:type="character" w:customStyle="1" w:styleId="mm">
    <w:name w:val="mm"/>
    <w:basedOn w:val="Liguvaikefont"/>
    <w:rsid w:val="001715F0"/>
  </w:style>
  <w:style w:type="character" w:customStyle="1" w:styleId="tyhik">
    <w:name w:val="tyhik"/>
    <w:basedOn w:val="Liguvaikefont"/>
    <w:rsid w:val="00BA60AE"/>
  </w:style>
  <w:style w:type="character" w:styleId="Lahendamatamainimine">
    <w:name w:val="Unresolved Mention"/>
    <w:basedOn w:val="Liguvaikefont"/>
    <w:uiPriority w:val="99"/>
    <w:semiHidden/>
    <w:unhideWhenUsed/>
    <w:rsid w:val="00021A11"/>
    <w:rPr>
      <w:color w:val="605E5C"/>
      <w:shd w:val="clear" w:color="auto" w:fill="E1DFDD"/>
    </w:rPr>
  </w:style>
  <w:style w:type="character" w:customStyle="1" w:styleId="ui-provider">
    <w:name w:val="ui-provider"/>
    <w:basedOn w:val="Liguvaikefont"/>
    <w:rsid w:val="0065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microsoft.com/office/2011/relationships/commentsExtended" Target="commentsExtended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HXU5DPSK444F-1907963284-14780</_dlc_DocId>
    <_dlc_DocIdUrl xmlns="aff8a95a-bdca-4bd1-9f28-df5ebd643b89">
      <Url>https://kontor.rik.ee/projektid_valispartneritega/_layouts/15/DocIdRedir.aspx?ID=HXU5DPSK444F-1907963284-14780</Url>
      <Description>HXU5DPSK444F-1907963284-14780</Description>
    </_dlc_DocIdUrl>
    <muutmisaeg xmlns="a73be6a9-67eb-46ae-9de8-8938dc5167a5" xsi:nil="true"/>
    <Valdkond xmlns="a73be6a9-67eb-46ae-9de8-8938dc5167a5"/>
    <Vastutaja xmlns="a73be6a9-67eb-46ae-9de8-8938dc5167a5">
      <UserInfo>
        <DisplayName/>
        <AccountId xsi:nil="true"/>
        <AccountType/>
      </UserInfo>
    </Vastutaja>
    <Lisainfo xmlns="a73be6a9-67eb-46ae-9de8-8938dc5167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5dbf104413aad6d1f3068df56361e820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9f9bb65593e497b3d266f843e2329ecc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innisvara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877B29-F369-467E-9973-1F87FC5B36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1608E-C87F-4FB3-A4AD-5069D7D11E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D13466-CEB5-46FB-B9A7-B492E384475D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73be6a9-67eb-46ae-9de8-8938dc5167a5"/>
  </ds:schemaRefs>
</ds:datastoreItem>
</file>

<file path=customXml/itemProps4.xml><?xml version="1.0" encoding="utf-8"?>
<ds:datastoreItem xmlns:ds="http://schemas.openxmlformats.org/officeDocument/2006/customXml" ds:itemID="{CA5EC076-F0BC-4FA0-BD38-9F06E3C2D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73be6a9-67eb-46ae-9de8-8938dc51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52D42E-235A-49BF-94A2-A9013D83FC7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10</Pages>
  <Words>3638</Words>
  <Characters>21103</Characters>
  <Application>Microsoft Office Word</Application>
  <DocSecurity>0</DocSecurity>
  <Lines>175</Lines>
  <Paragraphs>49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Jõks</dc:creator>
  <cp:keywords/>
  <dc:description/>
  <cp:lastModifiedBy>Helen Uustalu</cp:lastModifiedBy>
  <cp:revision>15</cp:revision>
  <dcterms:created xsi:type="dcterms:W3CDTF">2024-03-26T07:22:00Z</dcterms:created>
  <dcterms:modified xsi:type="dcterms:W3CDTF">2024-04-09T06:38:00Z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_dlc_DocIdItemGuid">
    <vt:lpwstr>5b971954-bbd4-4426-be99-fa241f791a2d</vt:lpwstr>
  </property>
</Properties>
</file>